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524CF788"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F45DEB">
        <w:rPr>
          <w:rFonts w:cs="Arial"/>
          <w:b/>
        </w:rPr>
        <w:t>6</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77777777"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A5131D" w:rsidRPr="005056C8">
        <w:rPr>
          <w:rFonts w:cs="Arial"/>
          <w:szCs w:val="24"/>
        </w:rPr>
        <w:t>F</w:t>
      </w:r>
      <w:r w:rsidRPr="005056C8">
        <w:rPr>
          <w:rFonts w:cs="Arial"/>
          <w:szCs w:val="24"/>
        </w:rPr>
        <w:t xml:space="preserve">orm.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participating </w:t>
      </w:r>
      <w:r w:rsidR="00105048" w:rsidRPr="005056C8">
        <w:rPr>
          <w:rFonts w:cs="Arial"/>
          <w:szCs w:val="24"/>
        </w:rPr>
        <w:t xml:space="preserve">NHS / HSC </w:t>
      </w:r>
      <w:r w:rsidRPr="005056C8">
        <w:rPr>
          <w:rFonts w:cs="Arial"/>
          <w:szCs w:val="24"/>
        </w:rPr>
        <w:t xml:space="preserve">organisations. </w:t>
      </w:r>
    </w:p>
    <w:p w14:paraId="3F39BE1F" w14:textId="694DC2C5"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Form</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parties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boxes at the top of each subsequent appendix and complete the authorisation section</w:t>
      </w:r>
      <w:r w:rsidRPr="005056C8">
        <w:rPr>
          <w:rFonts w:cs="Arial"/>
          <w:szCs w:val="24"/>
        </w:rPr>
        <w:t xml:space="preserve">. </w:t>
      </w:r>
    </w:p>
    <w:p w14:paraId="253F7225" w14:textId="77777777"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participating </w:t>
      </w:r>
      <w:r w:rsidR="00BC16D2" w:rsidRPr="005056C8">
        <w:rPr>
          <w:rFonts w:cs="Arial"/>
          <w:szCs w:val="24"/>
        </w:rPr>
        <w:t>NHS</w:t>
      </w:r>
      <w:r w:rsidR="009621EF" w:rsidRPr="005056C8">
        <w:rPr>
          <w:rFonts w:cs="Arial"/>
          <w:szCs w:val="24"/>
        </w:rPr>
        <w:t xml:space="preserve"> </w:t>
      </w:r>
      <w:r w:rsidR="00BC16D2" w:rsidRPr="005056C8">
        <w:rPr>
          <w:rFonts w:cs="Arial"/>
          <w:szCs w:val="24"/>
        </w:rPr>
        <w:t>/</w:t>
      </w:r>
      <w:r w:rsidR="009621EF" w:rsidRPr="005056C8">
        <w:rPr>
          <w:rFonts w:cs="Arial"/>
          <w:szCs w:val="24"/>
        </w:rPr>
        <w:t xml:space="preserve"> </w:t>
      </w:r>
      <w:r w:rsidR="00BC16D2" w:rsidRPr="005056C8">
        <w:rPr>
          <w:rFonts w:cs="Arial"/>
          <w:szCs w:val="24"/>
        </w:rPr>
        <w:t xml:space="preserve">HSC </w:t>
      </w:r>
      <w:r w:rsidR="00AE5C30" w:rsidRPr="005056C8">
        <w:rPr>
          <w:rFonts w:cs="Arial"/>
          <w:szCs w:val="24"/>
        </w:rPr>
        <w:t>o</w:t>
      </w:r>
      <w:r w:rsidR="000A0310"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77777777"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participating NHS / HSC organisation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5056C8">
        <w:rPr>
          <w:rFonts w:cs="Arial"/>
          <w:color w:val="808080" w:themeColor="background1" w:themeShade="80"/>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5A69E1CF" w14:textId="77777777" w:rsidR="000A0310" w:rsidRPr="005056C8" w:rsidRDefault="000A0310" w:rsidP="005056C8">
      <w:pPr>
        <w:spacing w:line="240" w:lineRule="auto"/>
        <w:rPr>
          <w:rFonts w:cs="Arial"/>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p>
    <w:p w14:paraId="2B089692" w14:textId="5A60247D" w:rsidR="00420AFB" w:rsidRPr="00C26D72" w:rsidRDefault="007909A7" w:rsidP="00C26D72">
      <w:pPr>
        <w:shd w:val="clear" w:color="auto" w:fill="FFFFFF" w:themeFill="background1"/>
        <w:spacing w:line="240" w:lineRule="auto"/>
        <w:rPr>
          <w:rFonts w:cs="Arial"/>
          <w:szCs w:val="24"/>
        </w:rPr>
      </w:pPr>
      <w:bookmarkStart w:id="3" w:name="_Hlk10288990"/>
      <w:r w:rsidRPr="005056C8">
        <w:rPr>
          <w:rFonts w:eastAsia="Times New Roman" w:cs="Arial"/>
        </w:rPr>
        <w:t xml:space="preserve">We welcome your feedback on the use of the UK Local Information </w:t>
      </w:r>
      <w:r w:rsidRPr="00C26D72">
        <w:rPr>
          <w:rFonts w:cs="Arial"/>
          <w:szCs w:val="24"/>
        </w:rPr>
        <w:t>Pack</w:t>
      </w:r>
      <w:r w:rsidR="00F45DEB" w:rsidRPr="00C26D72">
        <w:rPr>
          <w:rFonts w:cs="Arial"/>
          <w:szCs w:val="24"/>
        </w:rPr>
        <w:t xml:space="preserve"> </w:t>
      </w:r>
      <w:hyperlink r:id="rId11" w:history="1">
        <w:r w:rsidR="00F45DEB" w:rsidRPr="00C26D72">
          <w:rPr>
            <w:color w:val="0070C0"/>
            <w:szCs w:val="24"/>
            <w:u w:val="single"/>
          </w:rPr>
          <w:t>using our online feedback form</w:t>
        </w:r>
        <w:r w:rsidR="00F45DEB" w:rsidRPr="00C26D72">
          <w:rPr>
            <w:szCs w:val="24"/>
          </w:rPr>
          <w:t>.</w:t>
        </w:r>
      </w:hyperlink>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00076029">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7DF5480B" w:rsidR="00333315" w:rsidRPr="005056C8" w:rsidRDefault="00000000"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AF4478" w:rsidRPr="00AF4478">
                  <w:rPr>
                    <w:rStyle w:val="Style3"/>
                    <w:rFonts w:cs="Arial"/>
                    <w:b w:val="0"/>
                  </w:rPr>
                  <w:t>324034</w:t>
                </w:r>
              </w:sdtContent>
            </w:sdt>
          </w:p>
        </w:tc>
      </w:tr>
      <w:tr w:rsidR="00333315" w:rsidRPr="005056C8" w14:paraId="4153C0D7" w14:textId="77777777" w:rsidTr="00076029">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A6A6A6" w:themeColor="background1" w:themeShade="A6"/>
              </w:rPr>
            </w:sdtEndPr>
            <w:sdtContent>
              <w:p w14:paraId="5D763B13" w14:textId="17EE8D4F" w:rsidR="00AF4478" w:rsidRPr="00AF4478" w:rsidRDefault="00AF4478" w:rsidP="00AF4478">
                <w:pPr>
                  <w:rPr>
                    <w:rStyle w:val="Style3"/>
                    <w:rFonts w:cs="Arial"/>
                  </w:rPr>
                </w:pPr>
                <w:r w:rsidRPr="00AF4478">
                  <w:rPr>
                    <w:rStyle w:val="Style3"/>
                    <w:rFonts w:cs="Arial"/>
                  </w:rPr>
                  <w:t xml:space="preserve">INDIGO Community: Investigating </w:t>
                </w:r>
                <w:proofErr w:type="spellStart"/>
                <w:r w:rsidRPr="00AF4478">
                  <w:rPr>
                    <w:rStyle w:val="Style3"/>
                    <w:rFonts w:cs="Arial"/>
                  </w:rPr>
                  <w:t>DIGital</w:t>
                </w:r>
                <w:proofErr w:type="spellEnd"/>
                <w:r w:rsidRPr="00AF4478">
                  <w:rPr>
                    <w:rStyle w:val="Style3"/>
                    <w:rFonts w:cs="Arial"/>
                  </w:rPr>
                  <w:t xml:space="preserve"> Outcomes in a community setting for patients living with and beyond a</w:t>
                </w:r>
                <w:r>
                  <w:rPr>
                    <w:rStyle w:val="Style3"/>
                    <w:rFonts w:cs="Arial"/>
                  </w:rPr>
                  <w:t xml:space="preserve"> </w:t>
                </w:r>
                <w:r w:rsidRPr="00AF4478">
                  <w:rPr>
                    <w:rStyle w:val="Style3"/>
                    <w:rFonts w:cs="Arial"/>
                  </w:rPr>
                  <w:t>diagnosis of cancer.</w:t>
                </w:r>
              </w:p>
              <w:p w14:paraId="7605382C" w14:textId="359147FB" w:rsidR="00AF4478" w:rsidRPr="00AF4478" w:rsidRDefault="00AF4478" w:rsidP="00AF4478">
                <w:pPr>
                  <w:rPr>
                    <w:rStyle w:val="Style3"/>
                    <w:rFonts w:cs="Arial"/>
                  </w:rPr>
                </w:pPr>
                <w:r w:rsidRPr="00AF4478">
                  <w:rPr>
                    <w:rStyle w:val="Style3"/>
                    <w:rFonts w:cs="Arial"/>
                  </w:rPr>
                  <w:t>To understand more about the long-term outcomes and service use of patients living with and beyond a diagnosis of</w:t>
                </w:r>
                <w:r>
                  <w:rPr>
                    <w:rStyle w:val="Style3"/>
                    <w:rFonts w:cs="Arial"/>
                  </w:rPr>
                  <w:t xml:space="preserve"> </w:t>
                </w:r>
                <w:r w:rsidRPr="00AF4478">
                  <w:rPr>
                    <w:rStyle w:val="Style3"/>
                    <w:rFonts w:cs="Arial"/>
                  </w:rPr>
                  <w:t>cancer</w:t>
                </w:r>
              </w:p>
              <w:p w14:paraId="4EB999F2" w14:textId="4148F3EF" w:rsidR="00333315" w:rsidRPr="005056C8" w:rsidRDefault="00AF4478" w:rsidP="00AF4478">
                <w:pPr>
                  <w:rPr>
                    <w:rFonts w:cs="Arial"/>
                    <w:b/>
                    <w:color w:val="A6A6A6" w:themeColor="background1" w:themeShade="A6"/>
                  </w:rPr>
                </w:pPr>
                <w:r w:rsidRPr="00AF4478">
                  <w:rPr>
                    <w:rStyle w:val="Style3"/>
                    <w:rFonts w:cs="Arial"/>
                  </w:rPr>
                  <w:t>Phase II randomised feasibility research administering questionnaires in a mixed methods study.</w:t>
                </w:r>
                <w:r w:rsidRPr="00AF4478">
                  <w:rPr>
                    <w:rStyle w:val="Style3"/>
                    <w:rFonts w:cs="Arial"/>
                  </w:rPr>
                  <w:cr/>
                </w:r>
              </w:p>
            </w:sdtContent>
          </w:sdt>
        </w:tc>
      </w:tr>
      <w:tr w:rsidR="003E0744" w:rsidRPr="005056C8" w14:paraId="4D94677D" w14:textId="77777777" w:rsidTr="00076029">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Content>
            <w:tc>
              <w:tcPr>
                <w:tcW w:w="5410" w:type="dxa"/>
                <w:gridSpan w:val="2"/>
                <w:vAlign w:val="bottom"/>
              </w:tcPr>
              <w:p w14:paraId="0A3926DB" w14:textId="30D7AAA9" w:rsidR="003E0744" w:rsidRPr="005056C8" w:rsidRDefault="00921045" w:rsidP="005056C8">
                <w:pPr>
                  <w:rPr>
                    <w:rStyle w:val="Style3"/>
                    <w:rFonts w:cs="Arial"/>
                  </w:rPr>
                </w:pPr>
                <w:r>
                  <w:rPr>
                    <w:rStyle w:val="Style3"/>
                    <w:rFonts w:cs="Arial"/>
                  </w:rPr>
                  <w:t>Imperial College London</w:t>
                </w:r>
              </w:p>
            </w:tc>
          </w:sdtContent>
        </w:sdt>
      </w:tr>
      <w:tr w:rsidR="00224E20" w:rsidRPr="005056C8" w14:paraId="7A655017" w14:textId="77777777" w:rsidTr="00726FEC">
        <w:tc>
          <w:tcPr>
            <w:tcW w:w="10031" w:type="dxa"/>
            <w:gridSpan w:val="3"/>
          </w:tcPr>
          <w:p w14:paraId="51530EA2" w14:textId="77777777"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r w:rsidR="00555756" w:rsidRPr="005056C8">
              <w:rPr>
                <w:rFonts w:cs="Arial"/>
                <w:b w:val="0"/>
              </w:rPr>
              <w:t xml:space="preserve">  </w:t>
            </w:r>
          </w:p>
        </w:tc>
      </w:tr>
      <w:tr w:rsidR="00224E20" w:rsidRPr="005056C8" w14:paraId="0AD5A9AB" w14:textId="77777777" w:rsidTr="00726FEC">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808080" w:themeColor="background1" w:themeShade="80"/>
            </w:rPr>
          </w:sdtEndPr>
          <w:sdtContent>
            <w:sdt>
              <w:sdtPr>
                <w:rPr>
                  <w:rStyle w:val="Style3"/>
                  <w:rFonts w:cs="Arial"/>
                  <w:b w:val="0"/>
                </w:rPr>
                <w:alias w:val="Enter legal name of sponsor"/>
                <w:tag w:val="Enter legal name of sponsor"/>
                <w:id w:val="963311414"/>
                <w:placeholder>
                  <w:docPart w:val="1048278C97494DF8AA75E6F2CA4879DB"/>
                </w:placeholder>
              </w:sdtPr>
              <w:sdtEndPr>
                <w:rPr>
                  <w:rStyle w:val="Style3"/>
                  <w:b/>
                </w:rPr>
              </w:sdtEndPr>
              <w:sdtContent>
                <w:tc>
                  <w:tcPr>
                    <w:tcW w:w="5387" w:type="dxa"/>
                  </w:tcPr>
                  <w:p w14:paraId="72FA63DA" w14:textId="1B51C7A5" w:rsidR="00224E20" w:rsidRPr="005056C8" w:rsidRDefault="00921045" w:rsidP="005056C8">
                    <w:pPr>
                      <w:pStyle w:val="Question"/>
                      <w:spacing w:before="120"/>
                      <w:rPr>
                        <w:rFonts w:cs="Arial"/>
                        <w:b w:val="0"/>
                      </w:rPr>
                    </w:pPr>
                    <w:r>
                      <w:rPr>
                        <w:rStyle w:val="Style3"/>
                        <w:rFonts w:cs="Arial"/>
                      </w:rPr>
                      <w:t>Keith Boland</w:t>
                    </w:r>
                  </w:p>
                </w:tc>
              </w:sdtContent>
            </w:sdt>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808080" w:themeColor="background1" w:themeShade="80"/>
            </w:rPr>
          </w:sdtEndPr>
          <w:sdtContent>
            <w:tc>
              <w:tcPr>
                <w:tcW w:w="5387" w:type="dxa"/>
              </w:tcPr>
              <w:p w14:paraId="013E7C5C" w14:textId="199FCF2D" w:rsidR="00224E20" w:rsidRPr="005056C8" w:rsidRDefault="00921045" w:rsidP="005056C8">
                <w:pPr>
                  <w:pStyle w:val="Question"/>
                  <w:spacing w:before="120"/>
                  <w:rPr>
                    <w:rFonts w:cs="Arial"/>
                    <w:b w:val="0"/>
                  </w:rPr>
                </w:pPr>
                <w:r w:rsidRPr="00921045">
                  <w:rPr>
                    <w:rStyle w:val="Style3"/>
                    <w:rFonts w:cs="Arial"/>
                    <w:b w:val="0"/>
                  </w:rPr>
                  <w:t>02075949480</w:t>
                </w:r>
              </w:p>
            </w:tc>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808080" w:themeColor="background1" w:themeShade="80"/>
            </w:rPr>
          </w:sdtEndPr>
          <w:sdtContent>
            <w:tc>
              <w:tcPr>
                <w:tcW w:w="5387" w:type="dxa"/>
              </w:tcPr>
              <w:p w14:paraId="7E799AD2" w14:textId="12C64E9A" w:rsidR="00224E20" w:rsidRPr="005056C8" w:rsidRDefault="00921045" w:rsidP="005056C8">
                <w:pPr>
                  <w:pStyle w:val="Question"/>
                  <w:spacing w:before="120"/>
                  <w:rPr>
                    <w:rFonts w:cs="Arial"/>
                    <w:b w:val="0"/>
                  </w:rPr>
                </w:pPr>
                <w:r w:rsidRPr="00921045">
                  <w:rPr>
                    <w:rStyle w:val="Style3"/>
                    <w:rFonts w:cs="Arial"/>
                    <w:b w:val="0"/>
                  </w:rPr>
                  <w:t>k.boland@imperial.ac.uk</w:t>
                </w:r>
              </w:p>
            </w:tc>
          </w:sdtContent>
        </w:sdt>
      </w:tr>
      <w:tr w:rsidR="009F12DA" w:rsidRPr="005056C8" w14:paraId="02B3D7DC" w14:textId="77777777" w:rsidTr="00FB263B">
        <w:tc>
          <w:tcPr>
            <w:tcW w:w="10031" w:type="dxa"/>
            <w:gridSpan w:val="3"/>
          </w:tcPr>
          <w:p w14:paraId="0C99C8AA" w14:textId="77777777"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participating NHS</w:t>
            </w:r>
            <w:r w:rsidR="008C639D" w:rsidRPr="005056C8">
              <w:rPr>
                <w:rFonts w:cs="Arial"/>
              </w:rPr>
              <w:t xml:space="preserve"> </w:t>
            </w:r>
            <w:r w:rsidR="009F12DA" w:rsidRPr="005056C8">
              <w:rPr>
                <w:rFonts w:cs="Arial"/>
              </w:rPr>
              <w:t>/</w:t>
            </w:r>
            <w:r w:rsidR="008C639D" w:rsidRPr="005056C8">
              <w:rPr>
                <w:rFonts w:cs="Arial"/>
              </w:rPr>
              <w:t xml:space="preserve"> </w:t>
            </w:r>
            <w:r w:rsidR="009F12DA" w:rsidRPr="005056C8">
              <w:rPr>
                <w:rFonts w:cs="Arial"/>
              </w:rPr>
              <w:t xml:space="preserve">HSC organisations undertaking the same protocol activities? </w:t>
            </w:r>
          </w:p>
        </w:tc>
      </w:tr>
      <w:tr w:rsidR="009F12DA" w:rsidRPr="005056C8" w14:paraId="10D8BF29" w14:textId="77777777" w:rsidTr="009C2E68">
        <w:tc>
          <w:tcPr>
            <w:tcW w:w="10031" w:type="dxa"/>
            <w:gridSpan w:val="3"/>
          </w:tcPr>
          <w:p w14:paraId="486CCBF1" w14:textId="0D4468A1" w:rsidR="009F12DA" w:rsidRPr="005056C8" w:rsidRDefault="00000000"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921045">
                  <w:rPr>
                    <w:rStyle w:val="Style3"/>
                    <w:rFonts w:cs="Arial"/>
                    <w:b w:val="0"/>
                  </w:rPr>
                  <w:t>Yes</w:t>
                </w:r>
              </w:sdtContent>
            </w:sdt>
          </w:p>
        </w:tc>
      </w:tr>
      <w:tr w:rsidR="005F4B25" w:rsidRPr="005056C8" w14:paraId="00E072E6" w14:textId="77777777" w:rsidTr="009C2E68">
        <w:tc>
          <w:tcPr>
            <w:tcW w:w="10031" w:type="dxa"/>
            <w:gridSpan w:val="3"/>
          </w:tcPr>
          <w:p w14:paraId="662A53DF" w14:textId="77777777"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 xml:space="preserve">HSC organisations undertaking different activities. </w:t>
            </w:r>
          </w:p>
        </w:tc>
      </w:tr>
      <w:tr w:rsidR="005F4B25" w:rsidRPr="005056C8" w14:paraId="6D2A0EC2" w14:textId="77777777" w:rsidTr="009C2E68">
        <w:tc>
          <w:tcPr>
            <w:tcW w:w="10031" w:type="dxa"/>
            <w:gridSpan w:val="3"/>
          </w:tcPr>
          <w:p w14:paraId="3DA48FB6" w14:textId="77777777" w:rsidR="005F4B25" w:rsidRPr="005056C8" w:rsidRDefault="00000000"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BFBFBF" w:themeColor="background1" w:themeShade="BF"/>
                </w:rPr>
              </w:sdtEndPr>
              <w:sdtContent>
                <w:r w:rsidR="002F2AE5" w:rsidRPr="005056C8">
                  <w:rPr>
                    <w:rStyle w:val="Style3"/>
                    <w:rFonts w:cs="Arial"/>
                    <w:b w:val="0"/>
                    <w:color w:val="808080" w:themeColor="background1" w:themeShade="80"/>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77777777"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 xml:space="preserve">greement the name must be entered prior to agreement.  </w:t>
            </w:r>
          </w:p>
        </w:tc>
      </w:tr>
      <w:tr w:rsidR="00263003" w:rsidRPr="005056C8" w14:paraId="0F8A7ECE" w14:textId="77777777" w:rsidTr="00263003">
        <w:sdt>
          <w:sdtPr>
            <w:rPr>
              <w:rStyle w:val="Style3"/>
              <w:rFonts w:cs="Arial"/>
              <w:b w:val="0"/>
            </w:rPr>
            <w:id w:val="-257447740"/>
            <w:placeholder>
              <w:docPart w:val="2B565187B9294267944FCD3A6690EE05"/>
            </w:placeholder>
          </w:sdtPr>
          <w:sdtEndPr>
            <w:rPr>
              <w:rStyle w:val="DefaultParagraphFont"/>
              <w:color w:val="000000" w:themeColor="text1"/>
            </w:rPr>
          </w:sdtEndPr>
          <w:sdtContent>
            <w:tc>
              <w:tcPr>
                <w:tcW w:w="10031" w:type="dxa"/>
              </w:tcPr>
              <w:p w14:paraId="7221A381" w14:textId="78EF45B3" w:rsidR="00263003" w:rsidRPr="005056C8" w:rsidRDefault="00921045" w:rsidP="005056C8">
                <w:pPr>
                  <w:pStyle w:val="Question"/>
                  <w:spacing w:before="120"/>
                  <w:rPr>
                    <w:rFonts w:cs="Arial"/>
                    <w:b w:val="0"/>
                  </w:rPr>
                </w:pPr>
                <w:r>
                  <w:rPr>
                    <w:rStyle w:val="Style3"/>
                    <w:rFonts w:cs="Arial"/>
                    <w:b w:val="0"/>
                  </w:rPr>
                  <w:t>I</w:t>
                </w:r>
                <w:r>
                  <w:rPr>
                    <w:rStyle w:val="Style3"/>
                    <w:rFonts w:cs="Arial"/>
                  </w:rPr>
                  <w:t>mperial College Healthcare NHS Trust</w:t>
                </w:r>
              </w:p>
            </w:tc>
          </w:sdtContent>
        </w:sdt>
      </w:tr>
      <w:tr w:rsidR="00B842FF" w:rsidRPr="005056C8" w14:paraId="6A0A9C50" w14:textId="77777777" w:rsidTr="00263003">
        <w:tc>
          <w:tcPr>
            <w:tcW w:w="10031" w:type="dxa"/>
          </w:tcPr>
          <w:p w14:paraId="4F2F70E3" w14:textId="77777777" w:rsidR="00B842FF" w:rsidRPr="005056C8" w:rsidRDefault="0041798B" w:rsidP="005056C8">
            <w:pPr>
              <w:pStyle w:val="Question"/>
              <w:keepNext/>
              <w:spacing w:before="120"/>
              <w:rPr>
                <w:rFonts w:cs="Arial"/>
              </w:rPr>
            </w:pPr>
            <w:r w:rsidRPr="005056C8">
              <w:rPr>
                <w:rFonts w:cs="Arial"/>
              </w:rPr>
              <w:lastRenderedPageBreak/>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 xml:space="preserve">Please provide detail below where </w:t>
            </w:r>
            <w:r w:rsidR="00563725" w:rsidRPr="005056C8">
              <w:rPr>
                <w:rStyle w:val="GuidanceChar"/>
                <w:rFonts w:cs="Arial"/>
                <w:b w:val="0"/>
                <w:i w:val="0"/>
              </w:rPr>
              <w:t xml:space="preserve">it is planned to undertake the research only at specified locations with the participating </w:t>
            </w:r>
            <w:r w:rsidR="009E130B" w:rsidRPr="005056C8">
              <w:rPr>
                <w:rStyle w:val="GuidanceChar"/>
                <w:rFonts w:cs="Arial"/>
                <w:b w:val="0"/>
                <w:i w:val="0"/>
              </w:rPr>
              <w:t xml:space="preserve">NHS / HSC </w:t>
            </w:r>
            <w:r w:rsidR="00563725" w:rsidRPr="005056C8">
              <w:rPr>
                <w:rStyle w:val="GuidanceChar"/>
                <w:rFonts w:cs="Arial"/>
                <w:b w:val="0"/>
                <w:i w:val="0"/>
              </w:rPr>
              <w:t>organisation (</w:t>
            </w:r>
            <w:proofErr w:type="gramStart"/>
            <w:r w:rsidR="00563725" w:rsidRPr="005056C8">
              <w:rPr>
                <w:rStyle w:val="GuidanceChar"/>
                <w:rFonts w:cs="Arial"/>
                <w:b w:val="0"/>
                <w:i w:val="0"/>
              </w:rPr>
              <w:t>i.e.</w:t>
            </w:r>
            <w:proofErr w:type="gramEnd"/>
            <w:r w:rsidR="00563725" w:rsidRPr="005056C8">
              <w:rPr>
                <w:rStyle w:val="GuidanceChar"/>
                <w:rFonts w:cs="Arial"/>
                <w:b w:val="0"/>
                <w:i w:val="0"/>
              </w:rPr>
              <w:t xml:space="preserve"> hospital(s), GP Practice(s) and/or Research Unit(s)</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9E130B" w:rsidRPr="005056C8">
              <w:rPr>
                <w:rFonts w:cs="Arial"/>
                <w:b w:val="0"/>
                <w:szCs w:val="24"/>
              </w:rPr>
              <w:t xml:space="preserve">participating </w:t>
            </w:r>
            <w:r w:rsidR="00317153" w:rsidRPr="005056C8">
              <w:rPr>
                <w:rFonts w:cs="Arial"/>
                <w:b w:val="0"/>
                <w:szCs w:val="24"/>
              </w:rPr>
              <w:t>NHS / HSC</w:t>
            </w:r>
            <w:r w:rsidR="00563725" w:rsidRPr="005056C8">
              <w:rPr>
                <w:rFonts w:cs="Arial"/>
                <w:b w:val="0"/>
                <w:szCs w:val="24"/>
              </w:rPr>
              <w:t xml:space="preserve"> organisation.</w:t>
            </w:r>
            <w:r w:rsidR="006F1FC9" w:rsidRPr="005056C8">
              <w:rPr>
                <w:rFonts w:cs="Arial"/>
                <w:b w:val="0"/>
                <w:szCs w:val="24"/>
              </w:rPr>
              <w:t xml:space="preserve"> </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33B640EB" w:rsidR="001721B3" w:rsidRPr="005056C8" w:rsidRDefault="00921045" w:rsidP="005056C8">
            <w:pPr>
              <w:pStyle w:val="Question"/>
              <w:spacing w:before="120"/>
              <w:rPr>
                <w:rStyle w:val="Style3"/>
                <w:rFonts w:cs="Arial"/>
                <w:b w:val="0"/>
              </w:rPr>
            </w:pPr>
            <w:del w:id="5" w:author="Author">
              <w:r w:rsidDel="007E01C5">
                <w:rPr>
                  <w:rStyle w:val="Style3"/>
                  <w:rFonts w:cs="Arial"/>
                  <w:b w:val="0"/>
                </w:rPr>
                <w:delText>Northwest London</w:delText>
              </w:r>
            </w:del>
            <w:ins w:id="6" w:author="Author">
              <w:del w:id="7" w:author="Author">
                <w:r w:rsidR="007E01C5" w:rsidDel="00CC2F16">
                  <w:rPr>
                    <w:rStyle w:val="Style3"/>
                    <w:rFonts w:cs="Arial"/>
                    <w:b w:val="0"/>
                  </w:rPr>
                  <w:delText>C</w:delText>
                </w:r>
                <w:r w:rsidR="007E01C5" w:rsidDel="00CC2F16">
                  <w:rPr>
                    <w:rStyle w:val="Style3"/>
                    <w:rFonts w:cs="Arial"/>
                  </w:rPr>
                  <w:delText>haring Cross Hospital</w:delText>
                </w:r>
              </w:del>
            </w:ins>
          </w:p>
        </w:tc>
        <w:tc>
          <w:tcPr>
            <w:tcW w:w="4985" w:type="dxa"/>
          </w:tcPr>
          <w:p w14:paraId="1928C1BE" w14:textId="0DA8C6D1" w:rsidR="00B842FF" w:rsidRPr="005056C8" w:rsidRDefault="000C1593" w:rsidP="000C1593">
            <w:pPr>
              <w:pStyle w:val="Question"/>
              <w:spacing w:before="120"/>
              <w:rPr>
                <w:rStyle w:val="Style3"/>
                <w:rFonts w:cs="Arial"/>
                <w:b w:val="0"/>
              </w:rPr>
            </w:pPr>
            <w:del w:id="8" w:author="Author">
              <w:r w:rsidDel="00CC2F16">
                <w:rPr>
                  <w:rStyle w:val="Style3"/>
                  <w:rFonts w:cs="Arial"/>
                  <w:b w:val="0"/>
                </w:rPr>
                <w:delText>P</w:delText>
              </w:r>
              <w:r w:rsidR="009634B6" w:rsidDel="00CC2F16">
                <w:rPr>
                  <w:rStyle w:val="Style3"/>
                  <w:rFonts w:cs="Arial"/>
                  <w:b w:val="0"/>
                </w:rPr>
                <w:delText>hysical advertising</w:delText>
              </w:r>
              <w:r w:rsidDel="00CC2F16">
                <w:rPr>
                  <w:rStyle w:val="Style3"/>
                  <w:rFonts w:cs="Arial"/>
                  <w:b w:val="0"/>
                </w:rPr>
                <w:delText xml:space="preserve"> (posters and flyers)</w:delText>
              </w:r>
              <w:r w:rsidR="009634B6" w:rsidDel="00CC2F16">
                <w:rPr>
                  <w:rStyle w:val="Style3"/>
                  <w:rFonts w:cs="Arial"/>
                  <w:b w:val="0"/>
                </w:rPr>
                <w:delText xml:space="preserve"> </w:delText>
              </w:r>
              <w:r w:rsidDel="007E01C5">
                <w:rPr>
                  <w:rStyle w:val="Style3"/>
                  <w:rFonts w:cs="Arial"/>
                  <w:b w:val="0"/>
                </w:rPr>
                <w:delText>via NWL Primary Care Research Network</w:delText>
              </w:r>
            </w:del>
          </w:p>
        </w:tc>
      </w:tr>
      <w:tr w:rsidR="00E14A55" w:rsidRPr="005056C8" w14:paraId="2553FC6E" w14:textId="77777777" w:rsidTr="00263003">
        <w:trPr>
          <w:trHeight w:val="495"/>
        </w:trPr>
        <w:tc>
          <w:tcPr>
            <w:tcW w:w="5046" w:type="dxa"/>
          </w:tcPr>
          <w:p w14:paraId="6E627ADA" w14:textId="6C68EF17" w:rsidR="00E14A55" w:rsidRPr="005056C8" w:rsidRDefault="00921045" w:rsidP="005056C8">
            <w:pPr>
              <w:pStyle w:val="Question"/>
              <w:spacing w:before="120"/>
              <w:rPr>
                <w:rStyle w:val="Style3"/>
                <w:rFonts w:cs="Arial"/>
                <w:b w:val="0"/>
              </w:rPr>
            </w:pPr>
            <w:del w:id="9" w:author="Author">
              <w:r w:rsidDel="007E01C5">
                <w:rPr>
                  <w:rStyle w:val="Style3"/>
                  <w:rFonts w:cs="Arial"/>
                  <w:b w:val="0"/>
                </w:rPr>
                <w:delText>England</w:delText>
              </w:r>
              <w:r w:rsidR="000C1593" w:rsidDel="007E01C5">
                <w:rPr>
                  <w:rStyle w:val="Style3"/>
                  <w:rFonts w:cs="Arial"/>
                  <w:b w:val="0"/>
                </w:rPr>
                <w:delText xml:space="preserve"> (within patients’ home)</w:delText>
              </w:r>
            </w:del>
          </w:p>
        </w:tc>
        <w:tc>
          <w:tcPr>
            <w:tcW w:w="4985" w:type="dxa"/>
          </w:tcPr>
          <w:p w14:paraId="530FEF16" w14:textId="46B6B053" w:rsidR="00E14A55" w:rsidRPr="005056C8" w:rsidRDefault="009634B6" w:rsidP="005056C8">
            <w:pPr>
              <w:pStyle w:val="Question"/>
              <w:spacing w:before="120"/>
              <w:rPr>
                <w:rStyle w:val="Style3"/>
                <w:rFonts w:cs="Arial"/>
                <w:b w:val="0"/>
              </w:rPr>
            </w:pPr>
            <w:del w:id="10" w:author="Author">
              <w:r w:rsidDel="007E01C5">
                <w:rPr>
                  <w:rStyle w:val="Style3"/>
                  <w:rFonts w:cs="Arial"/>
                  <w:b w:val="0"/>
                </w:rPr>
                <w:delText>Patients will enrol and complete the online questionnaire in a place and at a time of their choosing.</w:delText>
              </w:r>
            </w:del>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77777777"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What is the role of the person responsible for research activities at the participating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HSC organisation?</w:t>
            </w:r>
            <w:r w:rsidR="00440013" w:rsidRPr="005056C8">
              <w:rPr>
                <w:rFonts w:cs="Arial"/>
              </w:rPr>
              <w:t xml:space="preserve"> </w:t>
            </w:r>
          </w:p>
          <w:p w14:paraId="21C06C76"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DA112E" w:rsidRPr="005056C8">
              <w:rPr>
                <w:rFonts w:cs="Arial"/>
                <w:szCs w:val="24"/>
              </w:rPr>
              <w:t>participating NHS / HSC 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Where this is not the case, local collaborators are expected to be in place where central study staff will be present at </w:t>
            </w:r>
            <w:r w:rsidR="00886BFF" w:rsidRPr="005056C8">
              <w:rPr>
                <w:rFonts w:cs="Arial"/>
                <w:szCs w:val="24"/>
              </w:rPr>
              <w:t>the participating organisation</w:t>
            </w:r>
            <w:r w:rsidRPr="005056C8">
              <w:rPr>
                <w:rFonts w:cs="Arial"/>
                <w:szCs w:val="24"/>
              </w:rPr>
              <w:t xml:space="preserve"> 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77777777" w:rsidR="00726FEC" w:rsidRPr="005056C8" w:rsidRDefault="00563725" w:rsidP="005056C8">
            <w:pPr>
              <w:pStyle w:val="ListParagraph"/>
              <w:keepNext/>
              <w:numPr>
                <w:ilvl w:val="0"/>
                <w:numId w:val="21"/>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886BFF" w:rsidRPr="005056C8">
              <w:rPr>
                <w:rFonts w:cs="Arial"/>
                <w:szCs w:val="24"/>
              </w:rPr>
              <w:t xml:space="preserve">participating </w:t>
            </w:r>
            <w:r w:rsidR="00504CB3" w:rsidRPr="005056C8">
              <w:rPr>
                <w:rFonts w:cs="Arial"/>
                <w:szCs w:val="24"/>
              </w:rPr>
              <w:t xml:space="preserve">NHS / HSC </w:t>
            </w:r>
            <w:r w:rsidR="00886BFF" w:rsidRPr="005056C8">
              <w:rPr>
                <w:rFonts w:cs="Arial"/>
                <w:szCs w:val="24"/>
              </w:rPr>
              <w:t>organisation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40F1FECA" w:rsidR="00726FEC" w:rsidRPr="005056C8" w:rsidRDefault="00000000"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1B5186">
                  <w:rPr>
                    <w:rStyle w:val="Style3"/>
                    <w:rFonts w:cs="Arial"/>
                  </w:rPr>
                  <w:t>Chief Investigator</w:t>
                </w:r>
              </w:sdtContent>
            </w:sdt>
          </w:p>
        </w:tc>
      </w:tr>
      <w:tr w:rsidR="00726FEC" w:rsidRPr="005056C8" w14:paraId="3B9AD7DA" w14:textId="77777777" w:rsidTr="00263003">
        <w:tc>
          <w:tcPr>
            <w:tcW w:w="10031" w:type="dxa"/>
            <w:gridSpan w:val="2"/>
          </w:tcPr>
          <w:p w14:paraId="6D218FE9" w14:textId="77777777"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890F05" w:rsidRPr="005056C8">
              <w:rPr>
                <w:rFonts w:cs="Arial"/>
                <w:b/>
              </w:rPr>
              <w:t xml:space="preserve">participating NHS / HSC organisation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If known, please enter the details of the person you have spoken to about their role in this study at this participating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HSC organisation.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dtPr>
          <w:sdtEndPr>
            <w:rPr>
              <w:rStyle w:val="DefaultParagraphFont"/>
              <w:rFonts w:eastAsia="Times New Roman"/>
              <w:color w:val="808080" w:themeColor="background1" w:themeShade="80"/>
              <w:lang w:eastAsia="en-GB"/>
            </w:rPr>
          </w:sdtEndPr>
          <w:sdtContent>
            <w:tc>
              <w:tcPr>
                <w:tcW w:w="5387" w:type="dxa"/>
              </w:tcPr>
              <w:p w14:paraId="441EB9DF" w14:textId="272FCFFC" w:rsidR="00B26C9C" w:rsidRPr="005056C8" w:rsidRDefault="00F04BA6" w:rsidP="005056C8">
                <w:pPr>
                  <w:spacing w:before="120"/>
                  <w:rPr>
                    <w:rFonts w:eastAsia="Times New Roman" w:cs="Arial"/>
                    <w:color w:val="808080" w:themeColor="background1" w:themeShade="80"/>
                    <w:lang w:eastAsia="en-GB"/>
                  </w:rPr>
                </w:pPr>
                <w:r>
                  <w:rPr>
                    <w:rStyle w:val="Style3"/>
                    <w:rFonts w:cs="Arial"/>
                  </w:rPr>
                  <w:t>Dr Matt Williams</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dtPr>
          <w:sdtEndPr>
            <w:rPr>
              <w:rStyle w:val="DefaultParagraphFont"/>
              <w:rFonts w:eastAsia="Times New Roman"/>
              <w:color w:val="808080" w:themeColor="background1" w:themeShade="80"/>
              <w:szCs w:val="24"/>
              <w:lang w:eastAsia="en-GB"/>
            </w:rPr>
          </w:sdtEndPr>
          <w:sdtContent>
            <w:tc>
              <w:tcPr>
                <w:tcW w:w="5387" w:type="dxa"/>
              </w:tcPr>
              <w:p w14:paraId="0FD0A1C2" w14:textId="4DE5567A" w:rsidR="00B26C9C" w:rsidRPr="005056C8" w:rsidRDefault="00F04BA6" w:rsidP="005056C8">
                <w:pPr>
                  <w:spacing w:before="120"/>
                  <w:rPr>
                    <w:rFonts w:eastAsia="Times New Roman" w:cs="Arial"/>
                    <w:color w:val="808080" w:themeColor="background1" w:themeShade="80"/>
                    <w:szCs w:val="24"/>
                    <w:lang w:eastAsia="en-GB"/>
                  </w:rPr>
                </w:pPr>
                <w:r>
                  <w:rPr>
                    <w:rStyle w:val="Style3"/>
                    <w:rFonts w:cs="Arial"/>
                  </w:rPr>
                  <w:t>Consultant Clinical Oncologist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dtPr>
          <w:sdtEndPr>
            <w:rPr>
              <w:rStyle w:val="DefaultParagraphFont"/>
              <w:rFonts w:eastAsia="Times New Roman"/>
              <w:color w:val="808080" w:themeColor="background1" w:themeShade="80"/>
              <w:lang w:eastAsia="en-GB"/>
            </w:rPr>
          </w:sdtEndPr>
          <w:sdtContent>
            <w:tc>
              <w:tcPr>
                <w:tcW w:w="5387" w:type="dxa"/>
              </w:tcPr>
              <w:p w14:paraId="2B183EFF" w14:textId="104A5E15" w:rsidR="00B26C9C" w:rsidRPr="005056C8" w:rsidRDefault="00F04BA6" w:rsidP="005056C8">
                <w:pPr>
                  <w:spacing w:before="120"/>
                  <w:rPr>
                    <w:rFonts w:eastAsia="Times New Roman" w:cs="Arial"/>
                    <w:color w:val="808080" w:themeColor="background1" w:themeShade="80"/>
                    <w:lang w:eastAsia="en-GB"/>
                  </w:rPr>
                </w:pPr>
                <w:r>
                  <w:rPr>
                    <w:rStyle w:val="Style3"/>
                    <w:rFonts w:cs="Arial"/>
                  </w:rPr>
                  <w:t>Imperial College Healthcare NHS Trust</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dtPr>
          <w:sdtEndPr>
            <w:rPr>
              <w:rStyle w:val="DefaultParagraphFont"/>
              <w:rFonts w:eastAsia="Times New Roman"/>
              <w:color w:val="808080" w:themeColor="background1" w:themeShade="80"/>
              <w:lang w:eastAsia="en-GB"/>
            </w:rPr>
          </w:sdtEndPr>
          <w:sdtContent>
            <w:tc>
              <w:tcPr>
                <w:tcW w:w="5387" w:type="dxa"/>
              </w:tcPr>
              <w:p w14:paraId="464E5E57" w14:textId="34F69C14" w:rsidR="00B26C9C" w:rsidRPr="005056C8" w:rsidRDefault="00F04BA6" w:rsidP="005056C8">
                <w:pPr>
                  <w:spacing w:before="120"/>
                  <w:rPr>
                    <w:rFonts w:eastAsia="Times New Roman" w:cs="Arial"/>
                    <w:color w:val="808080" w:themeColor="background1" w:themeShade="80"/>
                    <w:lang w:eastAsia="en-GB"/>
                  </w:rPr>
                </w:pPr>
                <w:r>
                  <w:rPr>
                    <w:rStyle w:val="Style3"/>
                    <w:rFonts w:cs="Arial"/>
                  </w:rPr>
                  <w:t>matt.williams3@nhs.net</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dtPr>
          <w:sdtEndPr>
            <w:rPr>
              <w:rStyle w:val="DefaultParagraphFont"/>
              <w:rFonts w:eastAsia="Times New Roman"/>
              <w:color w:val="808080" w:themeColor="background1" w:themeShade="80"/>
              <w:lang w:eastAsia="en-GB"/>
            </w:rPr>
          </w:sdtEndPr>
          <w:sdtContent>
            <w:tc>
              <w:tcPr>
                <w:tcW w:w="5387" w:type="dxa"/>
              </w:tcPr>
              <w:p w14:paraId="3B5D5CC4" w14:textId="5033EFB2" w:rsidR="00B26C9C" w:rsidRPr="005056C8" w:rsidRDefault="00F04BA6" w:rsidP="005056C8">
                <w:pPr>
                  <w:spacing w:before="120"/>
                  <w:rPr>
                    <w:rFonts w:eastAsia="Times New Roman" w:cs="Arial"/>
                    <w:color w:val="808080" w:themeColor="background1" w:themeShade="80"/>
                    <w:lang w:eastAsia="en-GB"/>
                  </w:rPr>
                </w:pPr>
                <w:r>
                  <w:rPr>
                    <w:rStyle w:val="Style3"/>
                    <w:rFonts w:cs="Arial"/>
                  </w:rPr>
                  <w:t>02033111733</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7777777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participating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organisation.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commentRangeStart w:id="11"/>
            <w:r w:rsidRPr="005056C8">
              <w:rPr>
                <w:rFonts w:cs="Arial"/>
                <w:lang w:eastAsia="en-GB"/>
              </w:rPr>
              <w:t xml:space="preserve">Predicted </w:t>
            </w:r>
            <w:r w:rsidR="00BD756D" w:rsidRPr="005056C8">
              <w:rPr>
                <w:rFonts w:cs="Arial"/>
                <w:lang w:eastAsia="en-GB"/>
              </w:rPr>
              <w:t>Start Date (activities at this organisation)</w:t>
            </w:r>
            <w:commentRangeEnd w:id="11"/>
            <w:r w:rsidR="00C111A9">
              <w:rPr>
                <w:rStyle w:val="CommentReference"/>
                <w:b w:val="0"/>
                <w:color w:val="auto"/>
              </w:rPr>
              <w:commentReference w:id="11"/>
            </w:r>
          </w:p>
        </w:tc>
        <w:tc>
          <w:tcPr>
            <w:tcW w:w="5045" w:type="dxa"/>
          </w:tcPr>
          <w:p w14:paraId="43847256" w14:textId="0194D62C" w:rsidR="00BD756D" w:rsidRPr="005056C8" w:rsidRDefault="00000000" w:rsidP="0097438F">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date w:fullDate="2023-12-01T00:00:00Z">
                  <w:dateFormat w:val="dd/MM/yyyy"/>
                  <w:lid w:val="en-GB"/>
                  <w:storeMappedDataAs w:val="dateTime"/>
                  <w:calendar w:val="gregorian"/>
                </w:date>
              </w:sdtPr>
              <w:sdtEndPr>
                <w:rPr>
                  <w:rStyle w:val="DefaultParagraphFont"/>
                  <w:color w:val="808080" w:themeColor="background1" w:themeShade="80"/>
                  <w:lang w:eastAsia="en-GB"/>
                </w:rPr>
              </w:sdtEndPr>
              <w:sdtContent>
                <w:del w:id="12" w:author="Author">
                  <w:r w:rsidR="0097438F" w:rsidDel="00CC2F16">
                    <w:rPr>
                      <w:rStyle w:val="Style3"/>
                      <w:rFonts w:cs="Arial"/>
                      <w:b w:val="0"/>
                    </w:rPr>
                    <w:delText>01/06/2023</w:delText>
                  </w:r>
                </w:del>
                <w:ins w:id="13" w:author="Author">
                  <w:del w:id="14" w:author="Author">
                    <w:r w:rsidR="0097438F" w:rsidDel="00CC2F16">
                      <w:rPr>
                        <w:rStyle w:val="Style3"/>
                        <w:rFonts w:cs="Arial"/>
                        <w:b w:val="0"/>
                      </w:rPr>
                      <w:delText>01/09/2023</w:delText>
                    </w:r>
                  </w:del>
                  <w:r w:rsidR="00CC2F16">
                    <w:rPr>
                      <w:rStyle w:val="Style3"/>
                      <w:rFonts w:cs="Arial"/>
                      <w:b w:val="0"/>
                    </w:rPr>
                    <w:t>01/12/2023</w:t>
                  </w:r>
                </w:ins>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31F67E15" w:rsidR="00BD756D" w:rsidRPr="005056C8" w:rsidRDefault="00000000"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date w:fullDate="2026-12-01T00:00:00Z">
                  <w:dateFormat w:val="dd/MM/yyyy"/>
                  <w:lid w:val="en-GB"/>
                  <w:storeMappedDataAs w:val="dateTime"/>
                  <w:calendar w:val="gregorian"/>
                </w:date>
              </w:sdtPr>
              <w:sdtEndPr>
                <w:rPr>
                  <w:rStyle w:val="DefaultParagraphFont"/>
                  <w:color w:val="808080" w:themeColor="background1" w:themeShade="80"/>
                  <w:lang w:eastAsia="en-GB"/>
                </w:rPr>
              </w:sdtEndPr>
              <w:sdtContent>
                <w:del w:id="15" w:author="Author">
                  <w:r w:rsidR="00F3733C" w:rsidDel="00CC2F16">
                    <w:rPr>
                      <w:rStyle w:val="Style3"/>
                      <w:rFonts w:cs="Arial"/>
                      <w:b w:val="0"/>
                    </w:rPr>
                    <w:delText>01/06/2026</w:delText>
                  </w:r>
                </w:del>
                <w:ins w:id="16" w:author="Author">
                  <w:del w:id="17" w:author="Author">
                    <w:r w:rsidR="00F3733C" w:rsidDel="00CC2F16">
                      <w:rPr>
                        <w:rStyle w:val="Style3"/>
                        <w:rFonts w:cs="Arial"/>
                        <w:b w:val="0"/>
                      </w:rPr>
                      <w:delText>01/09/2026</w:delText>
                    </w:r>
                  </w:del>
                  <w:r w:rsidR="00CC2F16">
                    <w:rPr>
                      <w:rStyle w:val="Style3"/>
                      <w:rFonts w:cs="Arial"/>
                      <w:b w:val="0"/>
                    </w:rPr>
                    <w:t>01/12/2026</w:t>
                  </w:r>
                </w:ins>
              </w:sdtContent>
            </w:sdt>
          </w:p>
        </w:tc>
      </w:tr>
      <w:tr w:rsidR="00BD756D" w:rsidRPr="005056C8" w14:paraId="5141F827" w14:textId="77777777" w:rsidTr="00D72DB6">
        <w:tc>
          <w:tcPr>
            <w:tcW w:w="9918" w:type="dxa"/>
            <w:gridSpan w:val="2"/>
          </w:tcPr>
          <w:p w14:paraId="707EF320" w14:textId="77777777"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and participating NHS / HSC organisation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commentRangeStart w:id="18"/>
        <w:tc>
          <w:tcPr>
            <w:tcW w:w="5045" w:type="dxa"/>
          </w:tcPr>
          <w:p w14:paraId="40DF781F" w14:textId="49F89E42" w:rsidR="00BD756D" w:rsidRPr="005056C8" w:rsidRDefault="00000000"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date w:fullDate="2023-12-01T00:00:00Z">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del w:id="19" w:author="Author">
                  <w:r w:rsidR="0097438F" w:rsidDel="00CC2F16">
                    <w:rPr>
                      <w:rStyle w:val="Style3"/>
                      <w:rFonts w:cs="Arial"/>
                      <w:b w:val="0"/>
                    </w:rPr>
                    <w:delText>01/06/2023</w:delText>
                  </w:r>
                </w:del>
                <w:ins w:id="20" w:author="Author">
                  <w:del w:id="21" w:author="Author">
                    <w:r w:rsidR="0097438F" w:rsidDel="00CC2F16">
                      <w:rPr>
                        <w:rStyle w:val="Style3"/>
                        <w:rFonts w:cs="Arial"/>
                        <w:b w:val="0"/>
                      </w:rPr>
                      <w:delText>01/07</w:delText>
                    </w:r>
                    <w:r w:rsidR="00F3733C" w:rsidDel="00CC2F16">
                      <w:rPr>
                        <w:rStyle w:val="Style3"/>
                        <w:rFonts w:cs="Arial"/>
                        <w:b w:val="0"/>
                      </w:rPr>
                      <w:delText>9</w:delText>
                    </w:r>
                    <w:r w:rsidR="0097438F" w:rsidDel="00CC2F16">
                      <w:rPr>
                        <w:rStyle w:val="Style3"/>
                        <w:rFonts w:cs="Arial"/>
                        <w:b w:val="0"/>
                      </w:rPr>
                      <w:delText>/2023</w:delText>
                    </w:r>
                  </w:del>
                  <w:r w:rsidR="00CC2F16">
                    <w:rPr>
                      <w:rStyle w:val="Style3"/>
                      <w:rFonts w:cs="Arial"/>
                      <w:b w:val="0"/>
                    </w:rPr>
                    <w:t>01/12/2023</w:t>
                  </w:r>
                </w:ins>
              </w:sdtContent>
            </w:sdt>
            <w:commentRangeEnd w:id="18"/>
            <w:r w:rsidR="00C111A9">
              <w:rPr>
                <w:rStyle w:val="CommentReference"/>
                <w:b w:val="0"/>
                <w:color w:val="auto"/>
              </w:rPr>
              <w:commentReference w:id="18"/>
            </w:r>
          </w:p>
        </w:tc>
      </w:tr>
      <w:tr w:rsidR="00BD756D" w:rsidRPr="005056C8" w14:paraId="28DACB5A" w14:textId="77777777" w:rsidTr="00D72DB6">
        <w:tc>
          <w:tcPr>
            <w:tcW w:w="4873" w:type="dxa"/>
          </w:tcPr>
          <w:p w14:paraId="7CFF8A5B" w14:textId="77777777"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commentRangeStart w:id="22"/>
        <w:tc>
          <w:tcPr>
            <w:tcW w:w="5045" w:type="dxa"/>
          </w:tcPr>
          <w:p w14:paraId="726BB3BA" w14:textId="041F023B" w:rsidR="00BD756D" w:rsidRPr="005056C8" w:rsidRDefault="00000000"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date w:fullDate="2023-12-01T00:00:00Z">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del w:id="23" w:author="Author">
                  <w:r w:rsidR="0097438F" w:rsidDel="00CC2F16">
                    <w:rPr>
                      <w:rStyle w:val="Style3"/>
                      <w:rFonts w:cs="Arial"/>
                      <w:b w:val="0"/>
                    </w:rPr>
                    <w:delText>01/06/2023</w:delText>
                  </w:r>
                </w:del>
                <w:ins w:id="24" w:author="Author">
                  <w:del w:id="25" w:author="Author">
                    <w:r w:rsidR="0097438F" w:rsidDel="00CC2F16">
                      <w:rPr>
                        <w:rStyle w:val="Style3"/>
                        <w:rFonts w:cs="Arial"/>
                        <w:b w:val="0"/>
                      </w:rPr>
                      <w:delText>01/09/2023</w:delText>
                    </w:r>
                  </w:del>
                  <w:r w:rsidR="00CC2F16">
                    <w:rPr>
                      <w:rStyle w:val="Style3"/>
                      <w:rFonts w:cs="Arial"/>
                      <w:b w:val="0"/>
                    </w:rPr>
                    <w:t>01/12/2023</w:t>
                  </w:r>
                </w:ins>
              </w:sdtContent>
            </w:sdt>
            <w:commentRangeEnd w:id="22"/>
            <w:r w:rsidR="00C111A9">
              <w:rPr>
                <w:rStyle w:val="CommentReference"/>
                <w:b w:val="0"/>
                <w:color w:val="auto"/>
              </w:rPr>
              <w:commentReference w:id="22"/>
            </w:r>
          </w:p>
        </w:tc>
      </w:tr>
      <w:tr w:rsidR="00BD756D" w:rsidRPr="005056C8" w14:paraId="5B1C2D25" w14:textId="77777777" w:rsidTr="00D72DB6">
        <w:tc>
          <w:tcPr>
            <w:tcW w:w="4873" w:type="dxa"/>
          </w:tcPr>
          <w:p w14:paraId="6CB7FB02" w14:textId="77777777"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participants recruitment </w:t>
            </w:r>
            <w:r w:rsidRPr="005056C8">
              <w:rPr>
                <w:rFonts w:cs="Arial"/>
                <w:b w:val="0"/>
                <w:lang w:eastAsia="en-GB"/>
              </w:rPr>
              <w:t>(</w:t>
            </w:r>
            <w:proofErr w:type="gramStart"/>
            <w:r w:rsidRPr="005056C8">
              <w:rPr>
                <w:rFonts w:cs="Arial"/>
                <w:b w:val="0"/>
                <w:lang w:eastAsia="en-GB"/>
              </w:rPr>
              <w:t>i.e.</w:t>
            </w:r>
            <w:proofErr w:type="gramEnd"/>
            <w:r w:rsidRPr="005056C8">
              <w:rPr>
                <w:rFonts w:cs="Arial"/>
                <w:b w:val="0"/>
                <w:lang w:eastAsia="en-GB"/>
              </w:rPr>
              <w:t xml:space="preserve"> when the study moves into “follow up” activities.)</w:t>
            </w:r>
          </w:p>
        </w:tc>
        <w:tc>
          <w:tcPr>
            <w:tcW w:w="5045" w:type="dxa"/>
          </w:tcPr>
          <w:p w14:paraId="69256838" w14:textId="691D5859" w:rsidR="00BD756D" w:rsidRPr="005056C8" w:rsidRDefault="00000000"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date w:fullDate="2026-12-01T00:00:00Z">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del w:id="26" w:author="Author">
                  <w:r w:rsidR="00F3733C" w:rsidDel="00CC2F16">
                    <w:rPr>
                      <w:rStyle w:val="Style3"/>
                      <w:rFonts w:cs="Arial"/>
                      <w:b w:val="0"/>
                    </w:rPr>
                    <w:delText>01/06/2026</w:delText>
                  </w:r>
                </w:del>
                <w:ins w:id="27" w:author="Author">
                  <w:del w:id="28" w:author="Author">
                    <w:r w:rsidR="00F3733C" w:rsidDel="00CC2F16">
                      <w:rPr>
                        <w:rStyle w:val="Style3"/>
                        <w:rFonts w:cs="Arial"/>
                        <w:b w:val="0"/>
                      </w:rPr>
                      <w:delText>01/09/2026</w:delText>
                    </w:r>
                  </w:del>
                  <w:r w:rsidR="00CC2F16">
                    <w:rPr>
                      <w:rStyle w:val="Style3"/>
                      <w:rFonts w:cs="Arial"/>
                      <w:b w:val="0"/>
                    </w:rPr>
                    <w:t>01/12/2026</w:t>
                  </w:r>
                </w:ins>
              </w:sdtContent>
            </w:sdt>
          </w:p>
        </w:tc>
      </w:tr>
      <w:tr w:rsidR="00BD756D" w:rsidRPr="005056C8" w14:paraId="04C7BBF3" w14:textId="77777777" w:rsidTr="00D72DB6">
        <w:tc>
          <w:tcPr>
            <w:tcW w:w="4873" w:type="dxa"/>
          </w:tcPr>
          <w:p w14:paraId="62FCC77F" w14:textId="77777777" w:rsidR="00BD756D" w:rsidRPr="005056C8" w:rsidRDefault="00BD756D" w:rsidP="005056C8">
            <w:pPr>
              <w:pStyle w:val="Question"/>
              <w:spacing w:before="120"/>
              <w:rPr>
                <w:rFonts w:cs="Arial"/>
                <w:lang w:eastAsia="en-GB"/>
              </w:rPr>
            </w:pPr>
            <w:r w:rsidRPr="005056C8">
              <w:rPr>
                <w:rFonts w:cs="Arial"/>
                <w:lang w:eastAsia="en-GB"/>
              </w:rPr>
              <w:t>Predicted End Date for all study activities</w:t>
            </w:r>
          </w:p>
          <w:p w14:paraId="167E31ED" w14:textId="77777777" w:rsidR="00BD756D" w:rsidRPr="005056C8" w:rsidRDefault="00BD756D" w:rsidP="005056C8">
            <w:pPr>
              <w:pStyle w:val="Question"/>
              <w:rPr>
                <w:rFonts w:cs="Arial"/>
                <w:lang w:eastAsia="en-GB"/>
              </w:rPr>
            </w:pPr>
            <w:r w:rsidRPr="005056C8">
              <w:rPr>
                <w:rFonts w:cs="Arial"/>
                <w:b w:val="0"/>
              </w:rPr>
              <w:t>(</w:t>
            </w:r>
            <w:proofErr w:type="gramStart"/>
            <w:r w:rsidRPr="005056C8">
              <w:rPr>
                <w:rFonts w:cs="Arial"/>
                <w:b w:val="0"/>
              </w:rPr>
              <w:t>i.e.</w:t>
            </w:r>
            <w:proofErr w:type="gramEnd"/>
            <w:r w:rsidRPr="005056C8">
              <w:rPr>
                <w:rFonts w:cs="Arial"/>
                <w:b w:val="0"/>
              </w:rPr>
              <w:t xml:space="preserve"> “last patient visit” completed and study is ready to be archived.)</w:t>
            </w:r>
          </w:p>
        </w:tc>
        <w:tc>
          <w:tcPr>
            <w:tcW w:w="5045" w:type="dxa"/>
          </w:tcPr>
          <w:p w14:paraId="024DFBF6" w14:textId="2C334293" w:rsidR="00BD756D" w:rsidRPr="005056C8" w:rsidRDefault="00000000"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date w:fullDate="2036-12-01T00:00:00Z">
                  <w:dateFormat w:val="dd/MM/yyyy"/>
                  <w:lid w:val="en-GB"/>
                  <w:storeMappedDataAs w:val="dateTime"/>
                  <w:calendar w:val="gregorian"/>
                </w:date>
              </w:sdtPr>
              <w:sdtEndPr>
                <w:rPr>
                  <w:rStyle w:val="DefaultParagraphFont"/>
                  <w:rFonts w:eastAsia="Times New Roman"/>
                  <w:color w:val="1F497D" w:themeColor="text2"/>
                  <w:lang w:eastAsia="en-GB"/>
                </w:rPr>
              </w:sdtEndPr>
              <w:sdtContent>
                <w:del w:id="29" w:author="Author">
                  <w:r w:rsidR="00F3733C" w:rsidDel="00CC2F16">
                    <w:rPr>
                      <w:rStyle w:val="Style3"/>
                      <w:rFonts w:cs="Arial"/>
                      <w:b w:val="0"/>
                    </w:rPr>
                    <w:delText>01/06/2036</w:delText>
                  </w:r>
                </w:del>
                <w:ins w:id="30" w:author="Author">
                  <w:del w:id="31" w:author="Author">
                    <w:r w:rsidR="00F3733C" w:rsidDel="00CC2F16">
                      <w:rPr>
                        <w:rStyle w:val="Style3"/>
                        <w:rFonts w:cs="Arial"/>
                        <w:b w:val="0"/>
                      </w:rPr>
                      <w:delText>01/09/2036</w:delText>
                    </w:r>
                  </w:del>
                  <w:r w:rsidR="00CC2F16">
                    <w:rPr>
                      <w:rStyle w:val="Style3"/>
                      <w:rFonts w:cs="Arial"/>
                      <w:b w:val="0"/>
                    </w:rPr>
                    <w:t>01/12/2036</w:t>
                  </w:r>
                </w:ins>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77777777"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HSC organisation?</w:t>
            </w:r>
          </w:p>
          <w:p w14:paraId="12EE8CB7" w14:textId="77777777"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 xml:space="preserve">samples or </w:t>
            </w:r>
            <w:proofErr w:type="gramStart"/>
            <w:r w:rsidR="00BD5682" w:rsidRPr="005056C8">
              <w:rPr>
                <w:rFonts w:cs="Arial"/>
              </w:rPr>
              <w:t>data</w:t>
            </w:r>
            <w:r w:rsidRPr="005056C8">
              <w:rPr>
                <w:rFonts w:cs="Arial"/>
              </w:rPr>
              <w:t>-sets</w:t>
            </w:r>
            <w:proofErr w:type="gramEnd"/>
            <w:r w:rsidRPr="005056C8">
              <w:rPr>
                <w:rFonts w:cs="Arial"/>
              </w:rPr>
              <w:t xml:space="preserve"> to be obtained.  </w:t>
            </w:r>
          </w:p>
          <w:p w14:paraId="6498F1D7" w14:textId="77777777"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 </w:t>
            </w:r>
          </w:p>
        </w:tc>
      </w:tr>
      <w:commentRangeStart w:id="32"/>
      <w:tr w:rsidR="00BD5682" w:rsidRPr="005056C8" w14:paraId="7A234071" w14:textId="77777777" w:rsidTr="00D72DB6">
        <w:tc>
          <w:tcPr>
            <w:tcW w:w="9918" w:type="dxa"/>
          </w:tcPr>
          <w:p w14:paraId="6511E24B" w14:textId="67EA0A27" w:rsidR="00BD5682" w:rsidRPr="005056C8" w:rsidRDefault="00000000"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D9D9D9" w:themeColor="background1" w:themeShade="D9"/>
                  <w:lang w:eastAsia="en-GB"/>
                </w:rPr>
              </w:sdtEndPr>
              <w:sdtContent>
                <w:del w:id="33" w:author="Author">
                  <w:r w:rsidR="00F04BA6" w:rsidRPr="00F04BA6" w:rsidDel="00C111A9">
                    <w:rPr>
                      <w:rStyle w:val="Style3"/>
                      <w:rFonts w:cs="Arial"/>
                      <w:b w:val="0"/>
                    </w:rPr>
                    <w:delText>2</w:delText>
                  </w:r>
                  <w:r w:rsidR="00F04BA6" w:rsidDel="00C111A9">
                    <w:rPr>
                      <w:rStyle w:val="Style3"/>
                      <w:rFonts w:cs="Arial"/>
                      <w:b w:val="0"/>
                    </w:rPr>
                    <w:delText>,</w:delText>
                  </w:r>
                  <w:r w:rsidR="00F04BA6" w:rsidRPr="00F04BA6" w:rsidDel="00C111A9">
                    <w:rPr>
                      <w:rStyle w:val="Style3"/>
                      <w:rFonts w:cs="Arial"/>
                      <w:b w:val="0"/>
                    </w:rPr>
                    <w:delText>400</w:delText>
                  </w:r>
                  <w:r w:rsidR="00F04BA6" w:rsidDel="00C111A9">
                    <w:rPr>
                      <w:rStyle w:val="Style3"/>
                      <w:rFonts w:cs="Arial"/>
                      <w:b w:val="0"/>
                    </w:rPr>
                    <w:delText>,</w:delText>
                  </w:r>
                  <w:r w:rsidR="00F04BA6" w:rsidRPr="00F04BA6" w:rsidDel="00C111A9">
                    <w:rPr>
                      <w:rStyle w:val="Style3"/>
                      <w:rFonts w:cs="Arial"/>
                      <w:b w:val="0"/>
                    </w:rPr>
                    <w:delText>000</w:delText>
                  </w:r>
                  <w:r w:rsidR="00F04BA6" w:rsidDel="00C111A9">
                    <w:rPr>
                      <w:rStyle w:val="Style3"/>
                      <w:rFonts w:cs="Arial"/>
                      <w:b w:val="0"/>
                    </w:rPr>
                    <w:delText xml:space="preserve"> (total UK sample size)</w:delText>
                  </w:r>
                </w:del>
              </w:sdtContent>
            </w:sdt>
            <w:commentRangeEnd w:id="32"/>
            <w:r w:rsidR="00C111A9">
              <w:rPr>
                <w:rStyle w:val="CommentReference"/>
                <w:b w:val="0"/>
                <w:color w:val="auto"/>
              </w:rPr>
              <w:commentReference w:id="32"/>
            </w:r>
            <w:ins w:id="34" w:author="Author">
              <w:r w:rsidR="00CC2F16">
                <w:rPr>
                  <w:rFonts w:eastAsia="Times New Roman" w:cs="Arial"/>
                  <w:b w:val="0"/>
                  <w:color w:val="D9D9D9" w:themeColor="background1" w:themeShade="D9"/>
                  <w:lang w:eastAsia="en-GB"/>
                </w:rPr>
                <w:t>2</w:t>
              </w:r>
              <w:del w:id="35" w:author="Author">
                <w:r w:rsidR="0097438F" w:rsidRPr="0097438F" w:rsidDel="00CC2F16">
                  <w:rPr>
                    <w:rFonts w:eastAsia="Times New Roman" w:cs="Arial"/>
                    <w:b w:val="0"/>
                    <w:color w:val="D9D9D9" w:themeColor="background1" w:themeShade="D9"/>
                    <w:lang w:eastAsia="en-GB"/>
                    <w:rPrChange w:id="36" w:author="Author">
                      <w:rPr>
                        <w:rFonts w:eastAsia="Times New Roman" w:cs="Arial"/>
                        <w:i/>
                        <w:color w:val="D9D9D9" w:themeColor="background1" w:themeShade="D9"/>
                        <w:lang w:eastAsia="en-GB"/>
                      </w:rPr>
                    </w:rPrChange>
                  </w:rPr>
                  <w:delText>1</w:delText>
                </w:r>
              </w:del>
              <w:r w:rsidR="0097438F" w:rsidRPr="0097438F">
                <w:rPr>
                  <w:rFonts w:eastAsia="Times New Roman" w:cs="Arial"/>
                  <w:b w:val="0"/>
                  <w:color w:val="D9D9D9" w:themeColor="background1" w:themeShade="D9"/>
                  <w:lang w:eastAsia="en-GB"/>
                  <w:rPrChange w:id="37" w:author="Author">
                    <w:rPr>
                      <w:rFonts w:eastAsia="Times New Roman" w:cs="Arial"/>
                      <w:i/>
                      <w:color w:val="D9D9D9" w:themeColor="background1" w:themeShade="D9"/>
                      <w:lang w:eastAsia="en-GB"/>
                    </w:rPr>
                  </w:rPrChange>
                </w:rPr>
                <w:t>000 participants</w:t>
              </w:r>
            </w:ins>
          </w:p>
        </w:tc>
      </w:tr>
    </w:tbl>
    <w:p w14:paraId="356C3027" w14:textId="77777777" w:rsidR="00917D9F" w:rsidRPr="005056C8" w:rsidRDefault="009C2E68" w:rsidP="005056C8">
      <w:pPr>
        <w:pStyle w:val="Heading2"/>
        <w:spacing w:line="240" w:lineRule="auto"/>
        <w:rPr>
          <w:rFonts w:cs="Arial"/>
        </w:rPr>
      </w:pPr>
      <w:bookmarkStart w:id="38" w:name="_Hlk19636477"/>
      <w:r w:rsidRPr="005056C8">
        <w:rPr>
          <w:rFonts w:cs="Arial"/>
        </w:rPr>
        <w:lastRenderedPageBreak/>
        <w:t xml:space="preserve">Study </w:t>
      </w:r>
      <w:bookmarkEnd w:id="38"/>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777777"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The following are needed at the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 xml:space="preserve">HSC organisation to deliver the study: </w:t>
            </w:r>
            <w:proofErr w:type="gramStart"/>
            <w:r w:rsidRPr="005056C8">
              <w:rPr>
                <w:rStyle w:val="GuidanceChar"/>
                <w:rFonts w:cs="Arial"/>
                <w:b w:val="0"/>
                <w:i w:val="0"/>
              </w:rPr>
              <w:t>e.g.</w:t>
            </w:r>
            <w:proofErr w:type="gramEnd"/>
            <w:r w:rsidRPr="005056C8">
              <w:rPr>
                <w:rStyle w:val="GuidanceChar"/>
                <w:rFonts w:cs="Arial"/>
                <w:b w:val="0"/>
                <w:i w:val="0"/>
              </w:rPr>
              <w:t xml:space="preserve"> 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886BFF" w:rsidRPr="005056C8">
              <w:rPr>
                <w:rStyle w:val="GuidanceChar"/>
                <w:rFonts w:cs="Arial"/>
                <w:b w:val="0"/>
                <w:i w:val="0"/>
              </w:rPr>
              <w:t xml:space="preserve">participating </w:t>
            </w:r>
            <w:r w:rsidR="007909A7" w:rsidRPr="005056C8">
              <w:rPr>
                <w:rStyle w:val="GuidanceChar"/>
                <w:rFonts w:cs="Arial"/>
                <w:b w:val="0"/>
                <w:i w:val="0"/>
              </w:rPr>
              <w:t xml:space="preserve">NHS / HSC </w:t>
            </w:r>
            <w:r w:rsidR="00886BFF" w:rsidRPr="005056C8">
              <w:rPr>
                <w:rStyle w:val="GuidanceChar"/>
                <w:rFonts w:cs="Arial"/>
                <w:b w:val="0"/>
                <w:i w:val="0"/>
              </w:rPr>
              <w:t>organisations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participating NHS / HSC organisations relating to monitoring / self-monitoring, e.g. 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participating NHS / HSC organisation, </w:t>
            </w:r>
            <w:r w:rsidR="00BD4D07" w:rsidRPr="005056C8">
              <w:rPr>
                <w:rStyle w:val="GuidanceChar"/>
                <w:rFonts w:cs="Arial"/>
                <w:b w:val="0"/>
                <w:i w:val="0"/>
              </w:rPr>
              <w:t xml:space="preserve">likelihood of staff not employed at the participating </w:t>
            </w:r>
            <w:r w:rsidR="007909A7" w:rsidRPr="005056C8">
              <w:rPr>
                <w:rStyle w:val="GuidanceChar"/>
                <w:rFonts w:cs="Arial"/>
                <w:b w:val="0"/>
                <w:i w:val="0"/>
              </w:rPr>
              <w:t xml:space="preserve">NHS / HSC </w:t>
            </w:r>
            <w:r w:rsidR="00BD4D07" w:rsidRPr="005056C8">
              <w:rPr>
                <w:rStyle w:val="GuidanceChar"/>
                <w:rFonts w:cs="Arial"/>
                <w:b w:val="0"/>
                <w:i w:val="0"/>
              </w:rPr>
              <w:t xml:space="preserve">organisation 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tc>
              <w:tcPr>
                <w:tcW w:w="10060" w:type="dxa"/>
              </w:tcPr>
              <w:p w14:paraId="34E6DA52" w14:textId="77777777" w:rsidR="00CC2F16" w:rsidRPr="00CC2F16" w:rsidRDefault="00CC2F16" w:rsidP="00CC2F16">
                <w:pPr>
                  <w:pStyle w:val="Question"/>
                  <w:spacing w:before="120" w:line="240" w:lineRule="auto"/>
                  <w:rPr>
                    <w:ins w:id="39" w:author="Author"/>
                    <w:rStyle w:val="Style3"/>
                    <w:rFonts w:cs="Arial"/>
                    <w:b w:val="0"/>
                  </w:rPr>
                </w:pPr>
                <w:ins w:id="40" w:author="Author">
                  <w:r w:rsidRPr="00CC2F16">
                    <w:rPr>
                      <w:rStyle w:val="Style3"/>
                      <w:rFonts w:cs="Arial"/>
                      <w:b w:val="0"/>
                    </w:rPr>
                    <w:t>The PCRN will identify GP practices, who will be acting as PIC sites, and who will then identify and contact patients eligible for the study and who accepted to be contacted for research purposes. Patients will be contacted via an SMS.</w:t>
                  </w:r>
                </w:ins>
              </w:p>
              <w:p w14:paraId="7E99DBF3" w14:textId="175242E6" w:rsidR="002B793F" w:rsidDel="00CC2F16" w:rsidRDefault="00CC2F16" w:rsidP="00CC2F16">
                <w:pPr>
                  <w:pStyle w:val="Question"/>
                  <w:spacing w:before="120"/>
                  <w:rPr>
                    <w:del w:id="41" w:author="Author"/>
                    <w:rStyle w:val="Style3"/>
                    <w:rFonts w:cs="Arial"/>
                    <w:b w:val="0"/>
                  </w:rPr>
                </w:pPr>
                <w:ins w:id="42" w:author="Author">
                  <w:r w:rsidRPr="00CC2F16">
                    <w:rPr>
                      <w:rStyle w:val="Style3"/>
                      <w:rFonts w:cs="Arial"/>
                      <w:b w:val="0"/>
                    </w:rPr>
                    <w:t>Following on from that, there will be a social media (e.g., Twitter) roll out to reach other eligible participants who will self-identify and self-enrol independently of GP practices.</w:t>
                  </w:r>
                </w:ins>
                <w:del w:id="43" w:author="Author">
                  <w:r w:rsidR="002B793F" w:rsidDel="00CC2F16">
                    <w:rPr>
                      <w:rStyle w:val="Style3"/>
                      <w:rFonts w:cs="Arial"/>
                      <w:b w:val="0"/>
                    </w:rPr>
                    <w:delText>In Northwest London there is a cluster randomisation regarding route to enrolment.</w:delText>
                  </w:r>
                </w:del>
              </w:p>
              <w:p w14:paraId="6AB01B0E" w14:textId="6B815D33" w:rsidR="002B793F" w:rsidDel="00CC2F16" w:rsidRDefault="002B793F" w:rsidP="005056C8">
                <w:pPr>
                  <w:pStyle w:val="Question"/>
                  <w:spacing w:before="120"/>
                  <w:rPr>
                    <w:del w:id="44" w:author="Author"/>
                    <w:rStyle w:val="Style3"/>
                    <w:rFonts w:cs="Arial"/>
                    <w:b w:val="0"/>
                  </w:rPr>
                </w:pPr>
                <w:del w:id="45" w:author="Author">
                  <w:r w:rsidDel="00CC2F16">
                    <w:rPr>
                      <w:rStyle w:val="Style3"/>
                      <w:rFonts w:cs="Arial"/>
                      <w:b w:val="0"/>
                    </w:rPr>
                    <w:delText>One arm involves potential participants being contacted by the primary care research network via an SMS. The PCRN will be contacting only patients eligible for the study and who accepted to be contacted for research purposes. They will also display physical posters in healthcare environments.</w:delText>
                  </w:r>
                  <w:r w:rsidR="000C1593" w:rsidDel="00CC2F16">
                    <w:rPr>
                      <w:rStyle w:val="Style3"/>
                      <w:rFonts w:cs="Arial"/>
                      <w:b w:val="0"/>
                    </w:rPr>
                    <w:delText xml:space="preserve"> Cluster randomisation is conducted centrally, and does not require any involvement from the PCRN.</w:delText>
                  </w:r>
                </w:del>
              </w:p>
              <w:p w14:paraId="661DBAFE" w14:textId="4D7B04DB" w:rsidR="002B793F" w:rsidDel="00CC2F16" w:rsidRDefault="002B793F" w:rsidP="005056C8">
                <w:pPr>
                  <w:pStyle w:val="Question"/>
                  <w:spacing w:before="120"/>
                  <w:rPr>
                    <w:del w:id="46" w:author="Author"/>
                    <w:rStyle w:val="Style3"/>
                    <w:rFonts w:cs="Arial"/>
                    <w:b w:val="0"/>
                  </w:rPr>
                </w:pPr>
                <w:del w:id="47" w:author="Author">
                  <w:r w:rsidDel="00CC2F16">
                    <w:rPr>
                      <w:rStyle w:val="Style3"/>
                      <w:rFonts w:cs="Arial"/>
                      <w:b w:val="0"/>
                    </w:rPr>
                    <w:delText xml:space="preserve">The other arm involves participants self identifying and self enrolling having been made aware of the study through social media (e.g., Twitter) and physical posters. </w:delText>
                  </w:r>
                </w:del>
              </w:p>
              <w:p w14:paraId="65B27532" w14:textId="65350282" w:rsidR="002B793F" w:rsidDel="00CC2F16" w:rsidRDefault="002B793F" w:rsidP="005056C8">
                <w:pPr>
                  <w:pStyle w:val="Question"/>
                  <w:spacing w:before="120"/>
                  <w:rPr>
                    <w:del w:id="48" w:author="Author"/>
                    <w:rStyle w:val="Style3"/>
                    <w:rFonts w:cs="Arial"/>
                    <w:b w:val="0"/>
                  </w:rPr>
                </w:pPr>
                <w:del w:id="49" w:author="Author">
                  <w:r w:rsidDel="00CC2F16">
                    <w:rPr>
                      <w:rStyle w:val="Style3"/>
                      <w:rFonts w:cs="Arial"/>
                      <w:b w:val="0"/>
                    </w:rPr>
                    <w:delText xml:space="preserve">The arms then cross over. </w:delText>
                  </w:r>
                </w:del>
              </w:p>
              <w:p w14:paraId="4476E53E" w14:textId="5F0DF117" w:rsidR="000C1593" w:rsidDel="00CC2F16" w:rsidRDefault="002B793F" w:rsidP="002B793F">
                <w:pPr>
                  <w:pStyle w:val="Question"/>
                  <w:spacing w:before="120"/>
                  <w:rPr>
                    <w:del w:id="50" w:author="Author"/>
                    <w:rStyle w:val="Style3"/>
                    <w:rFonts w:cs="Arial"/>
                    <w:b w:val="0"/>
                  </w:rPr>
                </w:pPr>
                <w:del w:id="51" w:author="Author">
                  <w:r w:rsidDel="00CC2F16">
                    <w:rPr>
                      <w:rStyle w:val="Style3"/>
                      <w:rFonts w:cs="Arial"/>
                      <w:b w:val="0"/>
                    </w:rPr>
                    <w:delText xml:space="preserve">When scaled nationally there will not be a cluster randomisation, rather all routes to enrolment will be opened simultaneously </w:delText>
                  </w:r>
                </w:del>
              </w:p>
              <w:p w14:paraId="7AA21C31" w14:textId="4FD512F7" w:rsidR="00BD5682" w:rsidRPr="005056C8" w:rsidRDefault="00BD5682" w:rsidP="002B793F">
                <w:pPr>
                  <w:pStyle w:val="Question"/>
                  <w:spacing w:before="120"/>
                  <w:rPr>
                    <w:rFonts w:cs="Arial"/>
                    <w:b w:val="0"/>
                    <w:color w:val="4F81BD" w:themeColor="accent1"/>
                  </w:rPr>
                </w:pPr>
              </w:p>
            </w:tc>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Where only specific team members (</w:t>
            </w:r>
            <w:proofErr w:type="gramStart"/>
            <w:r w:rsidRPr="005056C8">
              <w:rPr>
                <w:rFonts w:cs="Arial"/>
                <w:b w:val="0"/>
              </w:rPr>
              <w:t>e.g.</w:t>
            </w:r>
            <w:proofErr w:type="gramEnd"/>
            <w:r w:rsidRPr="005056C8">
              <w:rPr>
                <w:rFonts w:cs="Arial"/>
                <w:b w:val="0"/>
              </w:rPr>
              <w:t xml:space="preserve">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BFBFBF" w:themeColor="background1" w:themeShade="BF"/>
              </w:rPr>
            </w:sdtEndPr>
            <w:sdtContent>
              <w:p w14:paraId="27B5F7F9" w14:textId="743A0DB2" w:rsidR="00BD5682" w:rsidRPr="005056C8" w:rsidRDefault="00105AB9" w:rsidP="005056C8">
                <w:pPr>
                  <w:pStyle w:val="Question"/>
                  <w:spacing w:before="120"/>
                  <w:rPr>
                    <w:rStyle w:val="Style1"/>
                    <w:rFonts w:cs="Arial"/>
                    <w:b/>
                  </w:rPr>
                </w:pPr>
                <w:r>
                  <w:rPr>
                    <w:rStyle w:val="Style3"/>
                    <w:rFonts w:cs="Arial"/>
                    <w:b w:val="0"/>
                  </w:rPr>
                  <w:t xml:space="preserve">No training is necessary to conduct this study as patients self-identify and self-enrol online. </w:t>
                </w:r>
                <w:r w:rsidR="002B793F">
                  <w:rPr>
                    <w:rStyle w:val="Style3"/>
                    <w:rFonts w:cs="Arial"/>
                    <w:b w:val="0"/>
                  </w:rPr>
                  <w:t>T</w:t>
                </w:r>
                <w:r w:rsidR="002B793F">
                  <w:rPr>
                    <w:rStyle w:val="Style3"/>
                    <w:rFonts w:cs="Arial"/>
                  </w:rPr>
                  <w:t>here is no involvement of research teams in the enrolment of participants</w:t>
                </w:r>
                <w:ins w:id="52" w:author="Author">
                  <w:r w:rsidR="00CC2F16">
                    <w:rPr>
                      <w:rStyle w:val="Style3"/>
                      <w:rFonts w:cs="Arial"/>
                    </w:rPr>
                    <w:t xml:space="preserve"> </w:t>
                  </w:r>
                  <w:r w:rsidR="00CC2F16" w:rsidRPr="00CC2F16">
                    <w:rPr>
                      <w:rStyle w:val="Style3"/>
                      <w:rFonts w:cs="Arial"/>
                    </w:rPr>
                    <w:t>beyond identification and contact, via SMS, of eligible patients</w:t>
                  </w:r>
                </w:ins>
                <w:r w:rsidR="002B793F">
                  <w:rPr>
                    <w:rStyle w:val="Style3"/>
                    <w:rFonts w:cs="Arial"/>
                  </w:rPr>
                  <w:t xml:space="preserve">. </w:t>
                </w:r>
              </w:p>
            </w:sdtContent>
          </w:sdt>
        </w:tc>
      </w:tr>
      <w:tr w:rsidR="00BD5682" w:rsidRPr="005056C8" w14:paraId="76B9580B" w14:textId="77777777" w:rsidTr="00D72DB6">
        <w:tc>
          <w:tcPr>
            <w:tcW w:w="10060" w:type="dxa"/>
          </w:tcPr>
          <w:p w14:paraId="38357AEB" w14:textId="77777777"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5" w:history="1">
              <w:r w:rsidRPr="005056C8">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6" w:history="1">
              <w:proofErr w:type="spellStart"/>
              <w:r w:rsidR="003D35AA" w:rsidRPr="005056C8">
                <w:rPr>
                  <w:rStyle w:val="Hyperlink"/>
                  <w:rFonts w:cs="Arial"/>
                  <w:szCs w:val="24"/>
                </w:rPr>
                <w:t>Transcelerate</w:t>
              </w:r>
              <w:proofErr w:type="spellEnd"/>
              <w:r w:rsidR="003D35AA" w:rsidRPr="005056C8">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BFBFBF" w:themeColor="background1" w:themeShade="BF"/>
              </w:rPr>
            </w:sdtEndPr>
            <w:sdtContent>
              <w:p w14:paraId="3F73938F" w14:textId="360DE0B7" w:rsidR="00BD5682" w:rsidRPr="005056C8" w:rsidRDefault="00105AB9" w:rsidP="005056C8">
                <w:pPr>
                  <w:pStyle w:val="Question"/>
                  <w:spacing w:before="120"/>
                  <w:rPr>
                    <w:rFonts w:cs="Arial"/>
                    <w:b w:val="0"/>
                    <w:color w:val="4F81BD" w:themeColor="accent1"/>
                  </w:rPr>
                </w:pPr>
                <w:r>
                  <w:rPr>
                    <w:rStyle w:val="Style3"/>
                    <w:rFonts w:cs="Arial"/>
                    <w:b w:val="0"/>
                  </w:rPr>
                  <w:t xml:space="preserve">No training is necessary to conduct this study as patients self-identify and self-enrol online. </w:t>
                </w:r>
                <w:r w:rsidR="002B793F">
                  <w:rPr>
                    <w:rStyle w:val="Style3"/>
                    <w:rFonts w:cs="Arial"/>
                    <w:b w:val="0"/>
                  </w:rPr>
                  <w:t>T</w:t>
                </w:r>
                <w:r w:rsidR="002B793F">
                  <w:rPr>
                    <w:rStyle w:val="Style3"/>
                    <w:rFonts w:cs="Arial"/>
                  </w:rPr>
                  <w:t>here is no involvement of research teams in the enrolment of participants</w:t>
                </w:r>
                <w:ins w:id="53" w:author="Author">
                  <w:r w:rsidR="00CC2F16">
                    <w:rPr>
                      <w:rStyle w:val="Style3"/>
                      <w:rFonts w:cs="Arial"/>
                    </w:rPr>
                    <w:t xml:space="preserve"> </w:t>
                  </w:r>
                  <w:r w:rsidR="00CC2F16" w:rsidRPr="00CC2F16">
                    <w:rPr>
                      <w:rStyle w:val="Style3"/>
                      <w:rFonts w:cs="Arial"/>
                    </w:rPr>
                    <w:t>beyond identification and contact, via SMS, of eligible patients</w:t>
                  </w:r>
                </w:ins>
                <w:r w:rsidR="002B793F">
                  <w:rPr>
                    <w:rStyle w:val="Style3"/>
                    <w:rFonts w:cs="Arial"/>
                  </w:rPr>
                  <w:t xml:space="preserve">. </w:t>
                </w:r>
              </w:p>
            </w:sdtContent>
          </w:sdt>
        </w:tc>
      </w:tr>
      <w:tr w:rsidR="00651AF0" w:rsidRPr="005056C8" w14:paraId="490217B2" w14:textId="77777777" w:rsidTr="00D72DB6">
        <w:tc>
          <w:tcPr>
            <w:tcW w:w="10060" w:type="dxa"/>
          </w:tcPr>
          <w:p w14:paraId="5F688D50" w14:textId="77777777"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participating NHS / HSC </w:t>
            </w:r>
            <w:r w:rsidR="003A4BC5" w:rsidRPr="005056C8">
              <w:rPr>
                <w:rFonts w:eastAsiaTheme="minorEastAsia" w:cs="Arial"/>
                <w:szCs w:val="24"/>
                <w:lang w:eastAsia="en-GB"/>
              </w:rPr>
              <w:t>organisation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3A4BC5" w:rsidRPr="005056C8">
              <w:rPr>
                <w:rFonts w:eastAsiaTheme="minorEastAsia" w:cs="Arial"/>
                <w:b w:val="0"/>
                <w:szCs w:val="24"/>
                <w:lang w:eastAsia="en-GB"/>
              </w:rPr>
              <w:lastRenderedPageBreak/>
              <w:t xml:space="preserve">participating NHS </w:t>
            </w:r>
            <w:r w:rsidR="002C4ED0" w:rsidRPr="005056C8">
              <w:rPr>
                <w:rFonts w:eastAsiaTheme="minorEastAsia" w:cs="Arial"/>
                <w:b w:val="0"/>
                <w:szCs w:val="24"/>
                <w:lang w:eastAsia="en-GB"/>
              </w:rPr>
              <w:t xml:space="preserve">/ HSC </w:t>
            </w:r>
            <w:r w:rsidR="003A4BC5" w:rsidRPr="005056C8">
              <w:rPr>
                <w:rFonts w:eastAsiaTheme="minorEastAsia" w:cs="Arial"/>
                <w:b w:val="0"/>
                <w:szCs w:val="24"/>
                <w:lang w:eastAsia="en-GB"/>
              </w:rPr>
              <w:t xml:space="preserve">organisation 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7053D523" w14:textId="19044EAB" w:rsidR="00C875BD" w:rsidRPr="005056C8" w:rsidRDefault="002B793F" w:rsidP="005056C8">
                <w:pPr>
                  <w:pStyle w:val="Question"/>
                  <w:spacing w:before="120"/>
                  <w:rPr>
                    <w:rFonts w:eastAsiaTheme="minorEastAsia" w:cs="Arial"/>
                    <w:b w:val="0"/>
                    <w:szCs w:val="24"/>
                    <w:lang w:eastAsia="en-GB"/>
                  </w:rPr>
                </w:pPr>
                <w:r>
                  <w:rPr>
                    <w:rStyle w:val="Style3"/>
                    <w:rFonts w:cs="Arial"/>
                  </w:rPr>
                  <w:t xml:space="preserve">No equipment or resources required. </w:t>
                </w:r>
                <w:r w:rsidR="00090EA6">
                  <w:rPr>
                    <w:rStyle w:val="Style3"/>
                    <w:rFonts w:cs="Arial"/>
                  </w:rPr>
                  <w:t xml:space="preserve">Participants will </w:t>
                </w:r>
                <w:r>
                  <w:rPr>
                    <w:rStyle w:val="Style3"/>
                    <w:rFonts w:cs="Arial"/>
                  </w:rPr>
                  <w:t xml:space="preserve">either follow a link in an SMS from the PCRN or </w:t>
                </w:r>
                <w:r w:rsidR="00090EA6">
                  <w:rPr>
                    <w:rStyle w:val="Style3"/>
                    <w:rFonts w:cs="Arial"/>
                  </w:rPr>
                  <w:t>self-identify and self-enrol in this study, using their personal device</w:t>
                </w:r>
                <w:r>
                  <w:rPr>
                    <w:rStyle w:val="Style3"/>
                    <w:rFonts w:cs="Arial"/>
                  </w:rPr>
                  <w:t xml:space="preserve"> (phone, tablet, computer)</w:t>
                </w:r>
                <w:r w:rsidR="00090EA6">
                  <w:rPr>
                    <w:rStyle w:val="Style3"/>
                    <w:rFonts w:cs="Arial"/>
                  </w:rPr>
                  <w:t xml:space="preserve"> with an access to internet. They use their smartphone, </w:t>
                </w:r>
                <w:proofErr w:type="gramStart"/>
                <w:r w:rsidR="00090EA6">
                  <w:rPr>
                    <w:rStyle w:val="Style3"/>
                    <w:rFonts w:cs="Arial"/>
                  </w:rPr>
                  <w:t>tablet</w:t>
                </w:r>
                <w:proofErr w:type="gramEnd"/>
                <w:r w:rsidR="00090EA6">
                  <w:rPr>
                    <w:rStyle w:val="Style3"/>
                    <w:rFonts w:cs="Arial"/>
                  </w:rPr>
                  <w:t xml:space="preserve"> or personal computer at home to answer the online survey. </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624484C4" w:rsidR="00B94160" w:rsidRPr="005056C8" w:rsidRDefault="00B94160" w:rsidP="00B94160">
            <w:pPr>
              <w:pStyle w:val="Default"/>
              <w:spacing w:before="120"/>
              <w:rPr>
                <w:b/>
              </w:rPr>
            </w:pPr>
            <w:bookmarkStart w:id="54" w:name="_Finance_Schedule"/>
            <w:bookmarkEnd w:id="54"/>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7" w:history="1">
              <w:r w:rsidRPr="005056C8">
                <w:rPr>
                  <w:rStyle w:val="Hyperlink"/>
                  <w:b/>
                </w:rPr>
                <w:t>UK Policy Framework for Research and Social Care</w:t>
              </w:r>
            </w:hyperlink>
            <w:r w:rsidRPr="005056C8">
              <w:t>.</w:t>
            </w:r>
            <w:r w:rsidRPr="005056C8">
              <w:rPr>
                <w:b/>
              </w:rPr>
              <w:t>.</w:t>
            </w:r>
          </w:p>
        </w:tc>
        <w:sdt>
          <w:sdtPr>
            <w:rPr>
              <w:rStyle w:val="Style3"/>
            </w:rPr>
            <w:alias w:val="Select from drop down"/>
            <w:tag w:val="Select from drop down"/>
            <w:id w:val="1445651328"/>
            <w:placeholder>
              <w:docPart w:val="8C61828770B043E49E5C86534D7AD0F4"/>
            </w:placeholde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457AFAE3" w:rsidR="00B94160" w:rsidRPr="00B7072A" w:rsidRDefault="00090EA6" w:rsidP="00B94160">
                <w:pPr>
                  <w:rPr>
                    <w:rFonts w:eastAsia="Times New Roman" w:cs="Arial"/>
                    <w:szCs w:val="24"/>
                    <w:lang w:eastAsia="en-GB"/>
                  </w:rPr>
                </w:pPr>
                <w:r>
                  <w:rPr>
                    <w:rStyle w:val="Style3"/>
                  </w:rPr>
                  <w:t>Confirmed</w:t>
                </w:r>
              </w:p>
            </w:tc>
          </w:sdtContent>
        </w:sdt>
      </w:tr>
      <w:tr w:rsidR="00B94160" w:rsidRPr="005056C8" w14:paraId="4EA7D258" w14:textId="77777777" w:rsidTr="00B94160">
        <w:tc>
          <w:tcPr>
            <w:tcW w:w="8500" w:type="dxa"/>
          </w:tcPr>
          <w:p w14:paraId="2B4ED1EE" w14:textId="3720BB5B"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principal investigator. </w:t>
            </w:r>
          </w:p>
        </w:tc>
        <w:sdt>
          <w:sdtPr>
            <w:rPr>
              <w:rStyle w:val="Style3"/>
              <w:rFonts w:cs="Arial"/>
            </w:rPr>
            <w:id w:val="1270733496"/>
            <w:placeholder>
              <w:docPart w:val="1943F8CBC0B74D66963E1687273C7648"/>
            </w:placeholde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4E022B1B" w:rsidR="00B94160" w:rsidRPr="005056C8" w:rsidRDefault="00090EA6" w:rsidP="00B94160">
                <w:pPr>
                  <w:rPr>
                    <w:rFonts w:eastAsia="MS Gothic" w:cs="Arial"/>
                    <w:szCs w:val="24"/>
                  </w:rPr>
                </w:pPr>
                <w:r>
                  <w:rPr>
                    <w:rStyle w:val="Style3"/>
                    <w:rFonts w:cs="Arial"/>
                  </w:rPr>
                  <w:t>Not applicable</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5056C8">
                  <w:rPr>
                    <w:rStyle w:val="PlaceholderText"/>
                    <w:rFonts w:cs="Arial"/>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337620">
        <w:tc>
          <w:tcPr>
            <w:tcW w:w="10031" w:type="dxa"/>
            <w:gridSpan w:val="2"/>
          </w:tcPr>
          <w:p w14:paraId="6F70B0EF" w14:textId="77777777" w:rsidR="00B85665" w:rsidRPr="005056C8" w:rsidRDefault="00B85665" w:rsidP="00337620">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337620">
        <w:tc>
          <w:tcPr>
            <w:tcW w:w="4964" w:type="dxa"/>
          </w:tcPr>
          <w:p w14:paraId="3BF21E99" w14:textId="77777777" w:rsidR="00B85665" w:rsidRPr="005056C8" w:rsidRDefault="00B85665" w:rsidP="00337620">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01A9C0B2" w:rsidR="00B85665" w:rsidRPr="005056C8" w:rsidRDefault="00115D61" w:rsidP="00337620">
                <w:pPr>
                  <w:spacing w:before="120"/>
                  <w:rPr>
                    <w:rFonts w:cs="Arial"/>
                    <w:b/>
                    <w:szCs w:val="24"/>
                  </w:rPr>
                </w:pPr>
                <w:ins w:id="55" w:author="Author">
                  <w:r>
                    <w:rPr>
                      <w:rStyle w:val="Style3"/>
                      <w:rFonts w:cs="Arial"/>
                      <w:szCs w:val="24"/>
                    </w:rPr>
                    <w:t>Keith Boland</w:t>
                  </w:r>
                </w:ins>
              </w:p>
            </w:tc>
          </w:sdtContent>
        </w:sdt>
      </w:tr>
      <w:tr w:rsidR="00B85665" w:rsidRPr="005056C8" w14:paraId="206453E2" w14:textId="77777777" w:rsidTr="00337620">
        <w:tc>
          <w:tcPr>
            <w:tcW w:w="4964" w:type="dxa"/>
          </w:tcPr>
          <w:p w14:paraId="311F4E98" w14:textId="77777777" w:rsidR="00B85665" w:rsidRPr="005056C8" w:rsidRDefault="00B85665" w:rsidP="00337620">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7D658718" w:rsidR="00B85665" w:rsidRPr="005056C8" w:rsidRDefault="00115D61" w:rsidP="00337620">
                <w:pPr>
                  <w:spacing w:before="120"/>
                  <w:rPr>
                    <w:rFonts w:cs="Arial"/>
                    <w:b/>
                    <w:szCs w:val="24"/>
                  </w:rPr>
                </w:pPr>
                <w:ins w:id="56" w:author="Author">
                  <w:r>
                    <w:rPr>
                      <w:rStyle w:val="Style3"/>
                      <w:rFonts w:cs="Arial"/>
                      <w:szCs w:val="24"/>
                    </w:rPr>
                    <w:t>Clinical Trials Manager</w:t>
                  </w:r>
                </w:ins>
              </w:p>
            </w:tc>
          </w:sdtContent>
        </w:sdt>
      </w:tr>
      <w:tr w:rsidR="00B85665" w:rsidRPr="005056C8" w14:paraId="1D2890CE" w14:textId="77777777" w:rsidTr="00337620">
        <w:tc>
          <w:tcPr>
            <w:tcW w:w="4964" w:type="dxa"/>
          </w:tcPr>
          <w:p w14:paraId="43F2C936" w14:textId="77777777" w:rsidR="00B85665" w:rsidRPr="005056C8" w:rsidRDefault="00B85665" w:rsidP="00337620">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7F98B440" w:rsidR="00B85665" w:rsidRPr="005056C8" w:rsidRDefault="00115D61" w:rsidP="00337620">
                <w:pPr>
                  <w:spacing w:before="120"/>
                  <w:rPr>
                    <w:rFonts w:cs="Arial"/>
                    <w:b/>
                    <w:szCs w:val="24"/>
                  </w:rPr>
                </w:pPr>
                <w:ins w:id="57" w:author="Author">
                  <w:r>
                    <w:rPr>
                      <w:rStyle w:val="Style3"/>
                      <w:rFonts w:cs="Arial"/>
                      <w:szCs w:val="24"/>
                    </w:rPr>
                    <w:t>Imperial College London</w:t>
                  </w:r>
                </w:ins>
              </w:p>
            </w:tc>
          </w:sdtContent>
        </w:sdt>
      </w:tr>
      <w:tr w:rsidR="00B85665" w:rsidRPr="005056C8" w14:paraId="55E38B40" w14:textId="77777777" w:rsidTr="00337620">
        <w:tc>
          <w:tcPr>
            <w:tcW w:w="4964" w:type="dxa"/>
          </w:tcPr>
          <w:p w14:paraId="38480381" w14:textId="77777777" w:rsidR="00B85665" w:rsidRPr="005056C8" w:rsidRDefault="00B85665" w:rsidP="00337620">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23-07-23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0A88D19C" w:rsidR="00B85665" w:rsidRPr="005056C8" w:rsidRDefault="00115D61" w:rsidP="00337620">
                <w:pPr>
                  <w:spacing w:before="120"/>
                  <w:rPr>
                    <w:rFonts w:cs="Arial"/>
                    <w:b/>
                    <w:szCs w:val="24"/>
                  </w:rPr>
                </w:pPr>
                <w:ins w:id="58" w:author="Author">
                  <w:r>
                    <w:rPr>
                      <w:rStyle w:val="Style3"/>
                      <w:rFonts w:cs="Arial"/>
                      <w:szCs w:val="24"/>
                    </w:rPr>
                    <w:t>23 July 2023</w:t>
                  </w:r>
                </w:ins>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77777777" w:rsidR="00D322FA" w:rsidRPr="005056C8" w:rsidRDefault="002158AA" w:rsidP="005056C8">
      <w:pPr>
        <w:pStyle w:val="Heading2"/>
        <w:spacing w:line="240" w:lineRule="auto"/>
        <w:rPr>
          <w:rFonts w:cs="Arial"/>
        </w:rPr>
      </w:pPr>
      <w:r w:rsidRPr="005056C8">
        <w:rPr>
          <w:rFonts w:cs="Arial"/>
        </w:rPr>
        <w:lastRenderedPageBreak/>
        <w:t>Appendices</w:t>
      </w:r>
      <w:r w:rsidR="00D322FA" w:rsidRPr="005056C8">
        <w:rPr>
          <w:rFonts w:cs="Arial"/>
        </w:rPr>
        <w:t xml:space="preserve"> </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59"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59"/>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77777777" w:rsidR="00E71808" w:rsidRPr="005056C8" w:rsidRDefault="00E71808" w:rsidP="005056C8">
      <w:pPr>
        <w:spacing w:line="240" w:lineRule="auto"/>
        <w:rPr>
          <w:rFonts w:cs="Arial"/>
        </w:rPr>
      </w:pPr>
      <w:r w:rsidRPr="005056C8">
        <w:rPr>
          <w:rFonts w:cs="Arial"/>
        </w:rPr>
        <w:t>Appendix 2: Finance Provisions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77777777" w:rsidR="007E15DA" w:rsidRPr="005056C8" w:rsidRDefault="007E15DA" w:rsidP="005056C8">
      <w:pPr>
        <w:spacing w:line="240" w:lineRule="auto"/>
        <w:rPr>
          <w:rFonts w:cs="Arial"/>
          <w:b/>
          <w:color w:val="000000"/>
          <w:szCs w:val="24"/>
        </w:rPr>
      </w:pPr>
      <w:r w:rsidRPr="005056C8">
        <w:rPr>
          <w:rFonts w:cs="Arial"/>
          <w:b/>
          <w:color w:val="000000"/>
          <w:szCs w:val="24"/>
        </w:rPr>
        <w:t xml:space="preserve">The sponsor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greement (“Agreement”) between itself and the participating NHS / HSC organisation, the questions that appear at the top of each subsequent appendix.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77777777"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greement between itself and the participating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BFBFBF" w:themeColor="background1" w:themeShade="BF"/>
              </w:rPr>
            </w:sdtEndPr>
            <w:sdtContent>
              <w:p w14:paraId="6450BB09" w14:textId="3358D0C1" w:rsidR="003F32D3" w:rsidRPr="005056C8" w:rsidRDefault="000872C1"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77777777"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participating NHS</w:t>
            </w:r>
            <w:r w:rsidR="00265347" w:rsidRPr="005056C8">
              <w:rPr>
                <w:rFonts w:cs="Arial"/>
              </w:rPr>
              <w:t xml:space="preserve"> / HSC</w:t>
            </w:r>
            <w:r w:rsidRPr="005056C8">
              <w:rPr>
                <w:rFonts w:cs="Arial"/>
              </w:rPr>
              <w:t xml:space="preserve"> organisation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participating NHS organisation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  </w:t>
            </w:r>
          </w:p>
          <w:p w14:paraId="2D30A531" w14:textId="77777777" w:rsidR="00265347" w:rsidRPr="005056C8" w:rsidRDefault="00265347" w:rsidP="005056C8">
            <w:pPr>
              <w:rPr>
                <w:rStyle w:val="EditablefieldChar"/>
                <w:rFonts w:cs="Arial"/>
                <w:color w:val="auto"/>
              </w:rPr>
            </w:pPr>
          </w:p>
          <w:p w14:paraId="3E3E23FD"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appendix to indicate </w:t>
            </w:r>
            <w:proofErr w:type="gramStart"/>
            <w:r w:rsidRPr="005056C8">
              <w:rPr>
                <w:rStyle w:val="EditablefieldChar"/>
                <w:rFonts w:cs="Arial"/>
                <w:color w:val="auto"/>
              </w:rPr>
              <w:t>whether or not</w:t>
            </w:r>
            <w:proofErr w:type="gramEnd"/>
            <w:r w:rsidRPr="005056C8">
              <w:rPr>
                <w:rStyle w:val="EditablefieldChar"/>
                <w:rFonts w:cs="Arial"/>
                <w:color w:val="auto"/>
              </w:rPr>
              <w:t xml:space="preserve"> that appendix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2C4ED0" w:rsidRPr="005056C8">
              <w:rPr>
                <w:rStyle w:val="EditablefieldChar"/>
                <w:rFonts w:cs="Arial"/>
                <w:color w:val="auto"/>
              </w:rPr>
              <w:t>/</w:t>
            </w:r>
            <w:r w:rsidRPr="005056C8">
              <w:rPr>
                <w:rStyle w:val="EditablefieldChar"/>
                <w:rFonts w:cs="Arial"/>
                <w:color w:val="auto"/>
              </w:rPr>
              <w:t>s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5341950A" w14:textId="77777777" w:rsidR="00757BE3" w:rsidRPr="005056C8" w:rsidRDefault="00757BE3" w:rsidP="005056C8">
      <w:pPr>
        <w:keepNext/>
        <w:numPr>
          <w:ilvl w:val="0"/>
          <w:numId w:val="16"/>
        </w:numPr>
        <w:tabs>
          <w:tab w:val="left" w:pos="425"/>
        </w:tabs>
        <w:spacing w:before="120" w:after="0" w:line="240" w:lineRule="auto"/>
        <w:rPr>
          <w:rFonts w:cs="Arial"/>
          <w:szCs w:val="24"/>
        </w:rPr>
      </w:pPr>
      <w:r w:rsidRPr="005056C8">
        <w:rPr>
          <w:rFonts w:cs="Arial"/>
          <w:b/>
          <w:szCs w:val="24"/>
        </w:rPr>
        <w:t>OBLIGATIONS OF THE PARTIES</w:t>
      </w:r>
    </w:p>
    <w:p w14:paraId="15FF7D52" w14:textId="77777777" w:rsidR="00757BE3"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w:t>
      </w:r>
      <w:r w:rsidRPr="005056C8">
        <w:rPr>
          <w:rFonts w:cs="Arial"/>
          <w:szCs w:val="24"/>
        </w:rPr>
        <w:t xml:space="preserve">arties agree to comply with all relevant laws, </w:t>
      </w:r>
      <w:proofErr w:type="gramStart"/>
      <w:r w:rsidRPr="005056C8">
        <w:rPr>
          <w:rFonts w:cs="Arial"/>
          <w:szCs w:val="24"/>
        </w:rPr>
        <w:t>regulations</w:t>
      </w:r>
      <w:proofErr w:type="gramEnd"/>
      <w:r w:rsidRPr="005056C8">
        <w:rPr>
          <w:rFonts w:cs="Arial"/>
          <w:szCs w:val="24"/>
        </w:rPr>
        <w:t xml:space="preserve"> and codes of practice applicable to this </w:t>
      </w:r>
      <w:r w:rsidR="00AC0C79" w:rsidRPr="005056C8">
        <w:rPr>
          <w:rFonts w:cs="Arial"/>
          <w:szCs w:val="24"/>
        </w:rPr>
        <w:t>A</w:t>
      </w:r>
      <w:r w:rsidRPr="005056C8">
        <w:rPr>
          <w:rFonts w:cs="Arial"/>
          <w:szCs w:val="24"/>
        </w:rPr>
        <w:t xml:space="preserve">greement including to the performance of the </w:t>
      </w:r>
      <w:r w:rsidR="001B5C16" w:rsidRPr="005056C8">
        <w:rPr>
          <w:rFonts w:cs="Arial"/>
          <w:szCs w:val="24"/>
        </w:rPr>
        <w:t>s</w:t>
      </w:r>
      <w:r w:rsidRPr="005056C8">
        <w:rPr>
          <w:rFonts w:cs="Arial"/>
          <w:szCs w:val="24"/>
        </w:rPr>
        <w:t xml:space="preserve">tudy.  The </w:t>
      </w:r>
      <w:r w:rsidR="00E52783" w:rsidRPr="005056C8">
        <w:rPr>
          <w:rFonts w:cs="Arial"/>
          <w:szCs w:val="24"/>
        </w:rPr>
        <w:t>Parties</w:t>
      </w:r>
      <w:r w:rsidRPr="005056C8">
        <w:rPr>
          <w:rFonts w:cs="Arial"/>
          <w:szCs w:val="24"/>
        </w:rPr>
        <w:t xml:space="preserve"> agree to comply with the World Medical Association Declaration of Helsinki, titled “Ethical Principles for Medical Research Involving Human Subjects”</w:t>
      </w:r>
      <w:r w:rsidR="00D218F9" w:rsidRPr="005056C8">
        <w:rPr>
          <w:rFonts w:cs="Arial"/>
          <w:szCs w:val="24"/>
        </w:rPr>
        <w:t xml:space="preserve"> (where applicable)</w:t>
      </w:r>
      <w:r w:rsidRPr="005056C8">
        <w:rPr>
          <w:rFonts w:cs="Arial"/>
          <w:szCs w:val="24"/>
        </w:rPr>
        <w:t xml:space="preserve"> and the UK Policy Framework for Health and Social Care Research.  The </w:t>
      </w:r>
      <w:r w:rsidR="00E52783" w:rsidRPr="005056C8">
        <w:rPr>
          <w:rFonts w:cs="Arial"/>
          <w:szCs w:val="24"/>
        </w:rPr>
        <w:t>Parties</w:t>
      </w:r>
      <w:r w:rsidRPr="005056C8">
        <w:rPr>
          <w:rFonts w:cs="Arial"/>
          <w:szCs w:val="24"/>
        </w:rPr>
        <w:t xml:space="preserve"> shall conduct the </w:t>
      </w:r>
      <w:r w:rsidR="001B5C16" w:rsidRPr="005056C8">
        <w:rPr>
          <w:rFonts w:cs="Arial"/>
          <w:szCs w:val="24"/>
        </w:rPr>
        <w:t>s</w:t>
      </w:r>
      <w:r w:rsidRPr="005056C8">
        <w:rPr>
          <w:rFonts w:cs="Arial"/>
          <w:szCs w:val="24"/>
        </w:rPr>
        <w:t>tudy in accordance with:</w:t>
      </w:r>
    </w:p>
    <w:p w14:paraId="057780B8"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Protocol, including appropriately made amendments thereto (which is/are hereby incorporated into this </w:t>
      </w:r>
      <w:r w:rsidR="00AC0C79" w:rsidRPr="005056C8">
        <w:rPr>
          <w:rFonts w:cs="Arial"/>
          <w:szCs w:val="24"/>
        </w:rPr>
        <w:t>A</w:t>
      </w:r>
      <w:r w:rsidRPr="005056C8">
        <w:rPr>
          <w:rFonts w:cs="Arial"/>
          <w:szCs w:val="24"/>
        </w:rPr>
        <w:t>greement by reference</w:t>
      </w:r>
      <w:proofErr w:type="gramStart"/>
      <w:r w:rsidRPr="005056C8">
        <w:rPr>
          <w:rFonts w:cs="Arial"/>
          <w:szCs w:val="24"/>
        </w:rPr>
        <w:t>);</w:t>
      </w:r>
      <w:proofErr w:type="gramEnd"/>
      <w:r w:rsidRPr="005056C8">
        <w:rPr>
          <w:rFonts w:cs="Arial"/>
          <w:szCs w:val="24"/>
        </w:rPr>
        <w:t xml:space="preserve">  </w:t>
      </w:r>
    </w:p>
    <w:p w14:paraId="5491C2B9"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terms of all relevant permissions and approvals.  These may </w:t>
      </w:r>
      <w:proofErr w:type="gramStart"/>
      <w:r w:rsidRPr="005056C8">
        <w:rPr>
          <w:rFonts w:cs="Arial"/>
          <w:szCs w:val="24"/>
        </w:rPr>
        <w:t>include, but</w:t>
      </w:r>
      <w:proofErr w:type="gramEnd"/>
      <w:r w:rsidRPr="005056C8">
        <w:rPr>
          <w:rFonts w:cs="Arial"/>
          <w:szCs w:val="24"/>
        </w:rPr>
        <w:t xml:space="preserve"> are not limited to the terms and conditions of the favourable opinion given by the relevant NHS Research Ethics Committee, where applicable.</w:t>
      </w:r>
    </w:p>
    <w:p w14:paraId="76E80FAA" w14:textId="77777777" w:rsidR="006D101D" w:rsidRPr="005056C8" w:rsidRDefault="006D101D" w:rsidP="005056C8">
      <w:pPr>
        <w:tabs>
          <w:tab w:val="left" w:pos="425"/>
        </w:tabs>
        <w:spacing w:before="120" w:after="0" w:line="240" w:lineRule="auto"/>
        <w:ind w:left="993"/>
        <w:rPr>
          <w:rFonts w:cs="Arial"/>
          <w:szCs w:val="24"/>
        </w:rPr>
      </w:pPr>
    </w:p>
    <w:p w14:paraId="3FADF281"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carry out their respective responsibilities in accordance with this </w:t>
      </w:r>
      <w:r w:rsidR="00AC0C79" w:rsidRPr="005056C8">
        <w:rPr>
          <w:rFonts w:cs="Arial"/>
          <w:szCs w:val="24"/>
        </w:rPr>
        <w:t>A</w:t>
      </w:r>
      <w:r w:rsidRPr="005056C8">
        <w:rPr>
          <w:rFonts w:cs="Arial"/>
          <w:szCs w:val="24"/>
        </w:rPr>
        <w:t xml:space="preserve">greement.  </w:t>
      </w:r>
    </w:p>
    <w:p w14:paraId="0F3D218C" w14:textId="77777777" w:rsidR="006D101D" w:rsidRPr="005056C8" w:rsidRDefault="00B8367B"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agree to comply with all applicable statutory requirements and mandatory codes of practice in respect of confidentiality (including medical confidentiality) in relation to participants and study personnel.</w:t>
      </w:r>
    </w:p>
    <w:p w14:paraId="373CB3CE"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shall, on the giving of reasonable prior written notice to the </w:t>
      </w:r>
      <w:r w:rsidR="00112E01" w:rsidRPr="005056C8">
        <w:rPr>
          <w:rFonts w:cs="Arial"/>
          <w:szCs w:val="24"/>
        </w:rPr>
        <w:t>Participating NHS / HSC Organisation</w:t>
      </w:r>
      <w:r w:rsidRPr="005056C8">
        <w:rPr>
          <w:rFonts w:cs="Arial"/>
          <w:szCs w:val="24"/>
        </w:rPr>
        <w:t xml:space="preserve">, have the right to audit the </w:t>
      </w:r>
      <w:r w:rsidR="00112E01" w:rsidRPr="005056C8">
        <w:rPr>
          <w:rFonts w:cs="Arial"/>
          <w:szCs w:val="24"/>
        </w:rPr>
        <w:t>Participating NHS / HSC Organisation</w:t>
      </w:r>
      <w:r w:rsidRPr="005056C8">
        <w:rPr>
          <w:rFonts w:cs="Arial"/>
          <w:szCs w:val="24"/>
        </w:rPr>
        <w:t xml:space="preserve">’s compliance with this </w:t>
      </w:r>
      <w:r w:rsidR="00AC0C79" w:rsidRPr="005056C8">
        <w:rPr>
          <w:rFonts w:cs="Arial"/>
          <w:szCs w:val="24"/>
        </w:rPr>
        <w:t>A</w:t>
      </w:r>
      <w:r w:rsidRPr="005056C8">
        <w:rPr>
          <w:rFonts w:cs="Arial"/>
          <w:szCs w:val="24"/>
        </w:rPr>
        <w:t xml:space="preserve">greement.  The </w:t>
      </w:r>
      <w:r w:rsidR="00C7380F" w:rsidRPr="005056C8">
        <w:rPr>
          <w:rFonts w:cs="Arial"/>
          <w:szCs w:val="24"/>
        </w:rPr>
        <w:t>Sponsor</w:t>
      </w:r>
      <w:r w:rsidRPr="005056C8">
        <w:rPr>
          <w:rFonts w:cs="Arial"/>
          <w:szCs w:val="24"/>
        </w:rPr>
        <w:t xml:space="preserve"> may appoint an auditor to carry out such an audit. Such right to audit shall include access, during normal working hours to the </w:t>
      </w:r>
      <w:r w:rsidR="00112E01" w:rsidRPr="005056C8">
        <w:rPr>
          <w:rFonts w:cs="Arial"/>
          <w:szCs w:val="24"/>
        </w:rPr>
        <w:t>Participating NHS / HSC Organisation</w:t>
      </w:r>
      <w:r w:rsidRPr="005056C8">
        <w:rPr>
          <w:rFonts w:cs="Arial"/>
          <w:szCs w:val="24"/>
        </w:rPr>
        <w:t xml:space="preserve">'s premises and to all relevant documents and other information relating to the </w:t>
      </w:r>
      <w:r w:rsidR="001B5C16" w:rsidRPr="005056C8">
        <w:rPr>
          <w:rFonts w:cs="Arial"/>
          <w:szCs w:val="24"/>
        </w:rPr>
        <w:t>s</w:t>
      </w:r>
      <w:r w:rsidRPr="005056C8">
        <w:rPr>
          <w:rFonts w:cs="Arial"/>
          <w:szCs w:val="24"/>
        </w:rPr>
        <w:t>tudy.</w:t>
      </w:r>
    </w:p>
    <w:p w14:paraId="2ECAA54D"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112E01" w:rsidRPr="005056C8">
        <w:rPr>
          <w:rFonts w:cs="Arial"/>
          <w:szCs w:val="24"/>
        </w:rPr>
        <w:t>Participating NHS / HSC Organisation</w:t>
      </w:r>
      <w:r w:rsidR="006D001A" w:rsidRPr="005056C8">
        <w:rPr>
          <w:rFonts w:cs="Arial"/>
          <w:szCs w:val="24"/>
        </w:rPr>
        <w:t xml:space="preserve"> </w:t>
      </w:r>
      <w:proofErr w:type="gramStart"/>
      <w:r w:rsidRPr="005056C8">
        <w:rPr>
          <w:rFonts w:cs="Arial"/>
          <w:szCs w:val="24"/>
        </w:rPr>
        <w:t>shall;</w:t>
      </w:r>
      <w:proofErr w:type="gramEnd"/>
    </w:p>
    <w:p w14:paraId="2F344F0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promptly notify the </w:t>
      </w:r>
      <w:r w:rsidR="00C7380F" w:rsidRPr="005056C8">
        <w:rPr>
          <w:rFonts w:cs="Arial"/>
          <w:szCs w:val="24"/>
        </w:rPr>
        <w:t>Sponsor</w:t>
      </w:r>
      <w:r w:rsidRPr="005056C8">
        <w:rPr>
          <w:rFonts w:cs="Arial"/>
          <w:szCs w:val="24"/>
        </w:rPr>
        <w:t xml:space="preserve"> should any responsible body conduct or give notice of intent to conduct any inspection at the Participating NHS / HSC Organisation in relation to the </w:t>
      </w:r>
      <w:proofErr w:type="gramStart"/>
      <w:r w:rsidRPr="005056C8">
        <w:rPr>
          <w:rFonts w:cs="Arial"/>
          <w:szCs w:val="24"/>
        </w:rPr>
        <w:t>study;</w:t>
      </w:r>
      <w:proofErr w:type="gramEnd"/>
    </w:p>
    <w:p w14:paraId="04C92B32"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allow the </w:t>
      </w:r>
      <w:r w:rsidR="00C7380F" w:rsidRPr="005056C8">
        <w:rPr>
          <w:rFonts w:cs="Arial"/>
          <w:szCs w:val="24"/>
        </w:rPr>
        <w:t>Sponsor</w:t>
      </w:r>
      <w:r w:rsidRPr="005056C8">
        <w:rPr>
          <w:rFonts w:cs="Arial"/>
          <w:szCs w:val="24"/>
        </w:rPr>
        <w:t xml:space="preserve"> to support the preparations for such inspection; and </w:t>
      </w:r>
    </w:p>
    <w:p w14:paraId="348ADA9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following the inspection, provide the </w:t>
      </w:r>
      <w:r w:rsidR="00C7380F" w:rsidRPr="005056C8">
        <w:rPr>
          <w:rFonts w:cs="Arial"/>
          <w:szCs w:val="24"/>
        </w:rPr>
        <w:t>Sponsor</w:t>
      </w:r>
      <w:r w:rsidRPr="005056C8">
        <w:rPr>
          <w:rFonts w:cs="Arial"/>
          <w:szCs w:val="24"/>
        </w:rPr>
        <w:t xml:space="preserve"> with the results of the inspection relevant to the study.  The </w:t>
      </w:r>
      <w:r w:rsidR="00C7380F" w:rsidRPr="005056C8">
        <w:rPr>
          <w:rFonts w:cs="Arial"/>
          <w:szCs w:val="24"/>
        </w:rPr>
        <w:t>Sponsor</w:t>
      </w:r>
      <w:r w:rsidRPr="005056C8">
        <w:rPr>
          <w:rFonts w:cs="Arial"/>
          <w:szCs w:val="24"/>
        </w:rPr>
        <w:t xml:space="preserve"> will be responsible for sharing such results with the funder if required.</w:t>
      </w:r>
    </w:p>
    <w:p w14:paraId="4DF1440D" w14:textId="5514CE10" w:rsidR="00757BE3" w:rsidRPr="005056C8" w:rsidRDefault="00757BE3" w:rsidP="005056C8">
      <w:pPr>
        <w:numPr>
          <w:ilvl w:val="1"/>
          <w:numId w:val="24"/>
        </w:numPr>
        <w:tabs>
          <w:tab w:val="clear" w:pos="792"/>
          <w:tab w:val="left" w:pos="425"/>
        </w:tabs>
        <w:spacing w:before="120" w:after="0" w:line="240" w:lineRule="auto"/>
        <w:ind w:left="993" w:hanging="633"/>
        <w:rPr>
          <w:rFonts w:cs="Arial"/>
          <w:szCs w:val="24"/>
        </w:rPr>
      </w:pPr>
      <w:r w:rsidRPr="005056C8">
        <w:rPr>
          <w:rFonts w:cs="Arial"/>
          <w:szCs w:val="24"/>
        </w:rPr>
        <w:t xml:space="preserve">In accordance with </w:t>
      </w:r>
      <w:r w:rsidR="001B5C16" w:rsidRPr="005056C8">
        <w:rPr>
          <w:rFonts w:cs="Arial"/>
          <w:szCs w:val="24"/>
        </w:rPr>
        <w:t>p</w:t>
      </w:r>
      <w:r w:rsidRPr="005056C8">
        <w:rPr>
          <w:rFonts w:cs="Arial"/>
          <w:szCs w:val="24"/>
        </w:rPr>
        <w:t xml:space="preserve">articipant consent,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shall permit the </w:t>
      </w:r>
      <w:r w:rsidR="00C7380F" w:rsidRPr="005056C8">
        <w:rPr>
          <w:rFonts w:cs="Arial"/>
          <w:szCs w:val="24"/>
        </w:rPr>
        <w:t>Sponsor</w:t>
      </w:r>
      <w:r w:rsidRPr="005056C8">
        <w:rPr>
          <w:rFonts w:cs="Arial"/>
          <w:szCs w:val="24"/>
        </w:rPr>
        <w:t xml:space="preserve">’s appointed representatives and any appropriately appointed monitor access to all relevant </w:t>
      </w:r>
      <w:r w:rsidR="00B8367B" w:rsidRPr="005056C8">
        <w:rPr>
          <w:rFonts w:cs="Arial"/>
          <w:szCs w:val="24"/>
        </w:rPr>
        <w:t>d</w:t>
      </w:r>
      <w:r w:rsidRPr="005056C8">
        <w:rPr>
          <w:rFonts w:cs="Arial"/>
          <w:szCs w:val="24"/>
        </w:rPr>
        <w:t xml:space="preserve">ata for monitoring and source data verification. The </w:t>
      </w:r>
      <w:r w:rsidR="00E52783" w:rsidRPr="005056C8">
        <w:rPr>
          <w:rFonts w:cs="Arial"/>
          <w:szCs w:val="24"/>
        </w:rPr>
        <w:t>Parties</w:t>
      </w:r>
      <w:r w:rsidRPr="005056C8">
        <w:rPr>
          <w:rFonts w:cs="Arial"/>
          <w:szCs w:val="24"/>
        </w:rPr>
        <w:t xml:space="preserve"> agree that such access will be arranged at mutually convenient times and on reasonable notice. Such monitoring may take such form as the </w:t>
      </w:r>
      <w:r w:rsidR="00C7380F" w:rsidRPr="005056C8">
        <w:rPr>
          <w:rFonts w:cs="Arial"/>
          <w:szCs w:val="24"/>
        </w:rPr>
        <w:t>Sponsor</w:t>
      </w:r>
      <w:r w:rsidRPr="005056C8">
        <w:rPr>
          <w:rFonts w:cs="Arial"/>
          <w:szCs w:val="24"/>
        </w:rPr>
        <w:t xml:space="preserve"> reasonably thinks appropriate including the right to inspect any facility being used for the conduct of the </w:t>
      </w:r>
      <w:r w:rsidR="00B8367B" w:rsidRPr="005056C8">
        <w:rPr>
          <w:rFonts w:cs="Arial"/>
          <w:szCs w:val="24"/>
        </w:rPr>
        <w:t>s</w:t>
      </w:r>
      <w:r w:rsidRPr="005056C8">
        <w:rPr>
          <w:rFonts w:cs="Arial"/>
          <w:szCs w:val="24"/>
        </w:rPr>
        <w:t xml:space="preserve">tudy, reasonable access to relevant members of staff at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and the right to examine any procedures or records relating to the </w:t>
      </w:r>
      <w:r w:rsidR="00B8367B" w:rsidRPr="005056C8">
        <w:rPr>
          <w:rFonts w:cs="Arial"/>
          <w:szCs w:val="24"/>
        </w:rPr>
        <w:t>s</w:t>
      </w:r>
      <w:r w:rsidRPr="005056C8">
        <w:rPr>
          <w:rFonts w:cs="Arial"/>
          <w:szCs w:val="24"/>
        </w:rPr>
        <w:t xml:space="preserve">tudy, subject </w:t>
      </w:r>
      <w:proofErr w:type="gramStart"/>
      <w:r w:rsidRPr="005056C8">
        <w:rPr>
          <w:rFonts w:cs="Arial"/>
          <w:szCs w:val="24"/>
        </w:rPr>
        <w:t>at all times</w:t>
      </w:r>
      <w:proofErr w:type="gramEnd"/>
      <w:r w:rsidRPr="005056C8">
        <w:rPr>
          <w:rFonts w:cs="Arial"/>
          <w:szCs w:val="24"/>
        </w:rPr>
        <w:t xml:space="preserve"> to clause </w:t>
      </w:r>
      <w:r w:rsidR="004B69E6">
        <w:rPr>
          <w:rFonts w:cs="Arial"/>
          <w:szCs w:val="24"/>
        </w:rPr>
        <w:t xml:space="preserve">6 </w:t>
      </w:r>
      <w:r w:rsidRPr="005056C8">
        <w:rPr>
          <w:rFonts w:cs="Arial"/>
          <w:szCs w:val="24"/>
        </w:rPr>
        <w:t xml:space="preserve">of this </w:t>
      </w:r>
      <w:r w:rsidR="00B8367B" w:rsidRPr="005056C8">
        <w:rPr>
          <w:rFonts w:cs="Arial"/>
          <w:szCs w:val="24"/>
        </w:rPr>
        <w:t>appendix</w:t>
      </w:r>
      <w:r w:rsidRPr="005056C8">
        <w:rPr>
          <w:rFonts w:cs="Arial"/>
          <w:szCs w:val="24"/>
        </w:rPr>
        <w:t xml:space="preserve">.   The </w:t>
      </w:r>
      <w:r w:rsidR="00C7380F" w:rsidRPr="005056C8">
        <w:rPr>
          <w:rFonts w:cs="Arial"/>
          <w:szCs w:val="24"/>
        </w:rPr>
        <w:t>Sponsor</w:t>
      </w:r>
      <w:r w:rsidRPr="005056C8">
        <w:rPr>
          <w:rFonts w:cs="Arial"/>
          <w:szCs w:val="24"/>
        </w:rPr>
        <w:t xml:space="preserve"> will alert the </w:t>
      </w:r>
      <w:r w:rsidR="00112E01" w:rsidRPr="005056C8">
        <w:rPr>
          <w:rFonts w:cs="Arial"/>
          <w:szCs w:val="24"/>
        </w:rPr>
        <w:t>Participating NHS / HSC Organisation</w:t>
      </w:r>
      <w:r w:rsidR="00B8367B" w:rsidRPr="005056C8">
        <w:rPr>
          <w:rFonts w:cs="Arial"/>
          <w:szCs w:val="24"/>
        </w:rPr>
        <w:t xml:space="preserve"> </w:t>
      </w:r>
      <w:r w:rsidRPr="005056C8">
        <w:rPr>
          <w:rFonts w:cs="Arial"/>
          <w:szCs w:val="24"/>
        </w:rPr>
        <w:t xml:space="preserve">promptly to significant issues (in the opinion of the </w:t>
      </w:r>
      <w:r w:rsidR="00C7380F" w:rsidRPr="005056C8">
        <w:rPr>
          <w:rFonts w:cs="Arial"/>
          <w:szCs w:val="24"/>
        </w:rPr>
        <w:t>Sponsor</w:t>
      </w:r>
      <w:r w:rsidRPr="005056C8">
        <w:rPr>
          <w:rFonts w:cs="Arial"/>
          <w:szCs w:val="24"/>
        </w:rPr>
        <w:t xml:space="preserve">) relating to the conduct of the </w:t>
      </w:r>
      <w:r w:rsidR="00B8367B" w:rsidRPr="005056C8">
        <w:rPr>
          <w:rFonts w:cs="Arial"/>
          <w:szCs w:val="24"/>
        </w:rPr>
        <w:t>s</w:t>
      </w:r>
      <w:r w:rsidRPr="005056C8">
        <w:rPr>
          <w:rFonts w:cs="Arial"/>
          <w:szCs w:val="24"/>
        </w:rPr>
        <w:t>tudy.</w:t>
      </w:r>
    </w:p>
    <w:p w14:paraId="3BCC7519" w14:textId="77777777" w:rsidR="00757BE3" w:rsidRPr="005056C8" w:rsidRDefault="00757BE3" w:rsidP="005056C8">
      <w:pPr>
        <w:pStyle w:val="BodyTextIndent2"/>
        <w:keepNext/>
        <w:tabs>
          <w:tab w:val="clear" w:pos="709"/>
          <w:tab w:val="left" w:pos="425"/>
        </w:tabs>
        <w:ind w:left="0"/>
        <w:rPr>
          <w:rFonts w:ascii="Arial" w:hAnsi="Arial" w:cs="Arial"/>
          <w:szCs w:val="24"/>
        </w:rPr>
      </w:pPr>
    </w:p>
    <w:p w14:paraId="2DB519C6" w14:textId="77777777" w:rsidR="00757BE3" w:rsidRPr="005056C8" w:rsidRDefault="00757BE3" w:rsidP="005056C8">
      <w:pPr>
        <w:pStyle w:val="BodyTextIndent2"/>
        <w:keepNext/>
        <w:numPr>
          <w:ilvl w:val="0"/>
          <w:numId w:val="15"/>
        </w:numPr>
        <w:tabs>
          <w:tab w:val="left" w:pos="425"/>
        </w:tabs>
        <w:rPr>
          <w:rFonts w:ascii="Arial" w:hAnsi="Arial" w:cs="Arial"/>
          <w:szCs w:val="24"/>
        </w:rPr>
      </w:pPr>
      <w:r w:rsidRPr="005056C8">
        <w:rPr>
          <w:rFonts w:ascii="Arial" w:hAnsi="Arial" w:cs="Arial"/>
          <w:b/>
          <w:szCs w:val="24"/>
        </w:rPr>
        <w:t xml:space="preserve">LIABILITIES AND INDEMNITY </w:t>
      </w:r>
    </w:p>
    <w:p w14:paraId="17AA84AB"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jc w:val="both"/>
        <w:rPr>
          <w:rFonts w:cs="Arial"/>
          <w:szCs w:val="24"/>
        </w:rPr>
      </w:pPr>
      <w:r w:rsidRPr="005056C8">
        <w:rPr>
          <w:rFonts w:cs="Arial"/>
          <w:szCs w:val="24"/>
        </w:rPr>
        <w:t xml:space="preserve">Nothing in this clause </w:t>
      </w:r>
      <w:r w:rsidR="00582567" w:rsidRPr="005056C8">
        <w:rPr>
          <w:rFonts w:cs="Arial"/>
          <w:szCs w:val="24"/>
        </w:rPr>
        <w:t>2</w:t>
      </w:r>
      <w:r w:rsidRPr="005056C8">
        <w:rPr>
          <w:rFonts w:cs="Arial"/>
          <w:szCs w:val="24"/>
        </w:rPr>
        <w:t xml:space="preserve"> shall operate so as to restrict or exclude the liability of a </w:t>
      </w:r>
      <w:r w:rsidR="00E52783" w:rsidRPr="005056C8">
        <w:rPr>
          <w:rFonts w:cs="Arial"/>
          <w:szCs w:val="24"/>
        </w:rPr>
        <w:t>Party</w:t>
      </w:r>
      <w:r w:rsidRPr="005056C8">
        <w:rPr>
          <w:rFonts w:cs="Arial"/>
          <w:szCs w:val="24"/>
        </w:rPr>
        <w:t xml:space="preserve"> in relation to statutory or regulatory liability (including but not limited to breach of the </w:t>
      </w:r>
      <w:r w:rsidR="00B8367B" w:rsidRPr="005056C8">
        <w:rPr>
          <w:rFonts w:cs="Arial"/>
          <w:szCs w:val="24"/>
        </w:rPr>
        <w:t>d</w:t>
      </w:r>
      <w:r w:rsidRPr="005056C8">
        <w:rPr>
          <w:rFonts w:cs="Arial"/>
          <w:szCs w:val="24"/>
        </w:rPr>
        <w:t xml:space="preserve">ata </w:t>
      </w:r>
      <w:r w:rsidR="00B8367B" w:rsidRPr="005056C8">
        <w:rPr>
          <w:rFonts w:cs="Arial"/>
          <w:szCs w:val="24"/>
        </w:rPr>
        <w:t>p</w:t>
      </w:r>
      <w:r w:rsidRPr="005056C8">
        <w:rPr>
          <w:rFonts w:cs="Arial"/>
          <w:szCs w:val="24"/>
        </w:rPr>
        <w:t xml:space="preserve">rotection </w:t>
      </w:r>
      <w:r w:rsidR="00B8367B" w:rsidRPr="005056C8">
        <w:rPr>
          <w:rFonts w:cs="Arial"/>
          <w:szCs w:val="24"/>
        </w:rPr>
        <w:t>l</w:t>
      </w:r>
      <w:r w:rsidRPr="005056C8">
        <w:rPr>
          <w:rFonts w:cs="Arial"/>
          <w:szCs w:val="24"/>
        </w:rPr>
        <w:t xml:space="preserve">egislation), death or personal injury caused by the negligence or wilful misconduct of that </w:t>
      </w:r>
      <w:r w:rsidR="00E52783" w:rsidRPr="005056C8">
        <w:rPr>
          <w:rFonts w:cs="Arial"/>
          <w:szCs w:val="24"/>
        </w:rPr>
        <w:t>Party</w:t>
      </w:r>
      <w:r w:rsidRPr="005056C8">
        <w:rPr>
          <w:rFonts w:cs="Arial"/>
          <w:szCs w:val="24"/>
        </w:rPr>
        <w:t xml:space="preserve"> or its </w:t>
      </w:r>
      <w:r w:rsidR="00B8367B" w:rsidRPr="005056C8">
        <w:rPr>
          <w:rFonts w:cs="Arial"/>
          <w:szCs w:val="24"/>
        </w:rPr>
        <w:t>a</w:t>
      </w:r>
      <w:r w:rsidRPr="005056C8">
        <w:rPr>
          <w:rFonts w:cs="Arial"/>
          <w:szCs w:val="24"/>
        </w:rPr>
        <w:t xml:space="preserve">gent(s), fraud or fraudulent </w:t>
      </w:r>
      <w:r w:rsidRPr="005056C8">
        <w:rPr>
          <w:rFonts w:cs="Arial"/>
          <w:szCs w:val="24"/>
        </w:rPr>
        <w:lastRenderedPageBreak/>
        <w:t xml:space="preserve">misrepresentation or to restrict or exclude any other liability of a </w:t>
      </w:r>
      <w:r w:rsidR="00E52783" w:rsidRPr="005056C8">
        <w:rPr>
          <w:rFonts w:cs="Arial"/>
          <w:szCs w:val="24"/>
        </w:rPr>
        <w:t>Party</w:t>
      </w:r>
      <w:r w:rsidRPr="005056C8">
        <w:rPr>
          <w:rFonts w:cs="Arial"/>
          <w:szCs w:val="24"/>
        </w:rPr>
        <w:t xml:space="preserve"> which cannot be so restricted or excluded in law.</w:t>
      </w:r>
    </w:p>
    <w:p w14:paraId="03B04F65"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contextualSpacing w:val="0"/>
        <w:jc w:val="both"/>
        <w:rPr>
          <w:rFonts w:cs="Arial"/>
          <w:bCs/>
          <w:szCs w:val="24"/>
        </w:rPr>
      </w:pPr>
      <w:r w:rsidRPr="005056C8">
        <w:rPr>
          <w:rFonts w:cs="Arial"/>
          <w:szCs w:val="24"/>
        </w:rPr>
        <w:t>Where a</w:t>
      </w:r>
      <w:r w:rsidR="006D001A" w:rsidRPr="005056C8">
        <w:rPr>
          <w:rFonts w:cs="Arial"/>
          <w:szCs w:val="24"/>
        </w:rPr>
        <w:t xml:space="preserve"> </w:t>
      </w:r>
      <w:r w:rsidR="00E52783" w:rsidRPr="005056C8">
        <w:rPr>
          <w:rFonts w:cs="Arial"/>
          <w:szCs w:val="24"/>
        </w:rPr>
        <w:t>Party</w:t>
      </w:r>
      <w:r w:rsidRPr="005056C8">
        <w:rPr>
          <w:rFonts w:cs="Arial"/>
          <w:szCs w:val="24"/>
        </w:rPr>
        <w:t xml:space="preserve"> is a non-NHS</w:t>
      </w:r>
      <w:r w:rsidR="00406036" w:rsidRPr="005056C8">
        <w:rPr>
          <w:rFonts w:cs="Arial"/>
          <w:szCs w:val="24"/>
        </w:rPr>
        <w:t>/HSC</w:t>
      </w:r>
      <w:r w:rsidRPr="005056C8">
        <w:rPr>
          <w:rFonts w:cs="Arial"/>
          <w:szCs w:val="24"/>
        </w:rPr>
        <w:t xml:space="preserve"> organisation, or an NHS</w:t>
      </w:r>
      <w:r w:rsidR="00406036" w:rsidRPr="005056C8">
        <w:rPr>
          <w:rFonts w:cs="Arial"/>
          <w:szCs w:val="24"/>
        </w:rPr>
        <w:t>/HSC</w:t>
      </w:r>
      <w:r w:rsidRPr="005056C8">
        <w:rPr>
          <w:rFonts w:cs="Arial"/>
          <w:szCs w:val="24"/>
        </w:rPr>
        <w:t xml:space="preserve"> organisation that is not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then that </w:t>
      </w:r>
      <w:r w:rsidR="00E52783" w:rsidRPr="005056C8">
        <w:rPr>
          <w:rFonts w:cs="Arial"/>
          <w:szCs w:val="24"/>
        </w:rPr>
        <w:t>Party</w:t>
      </w:r>
      <w:r w:rsidRPr="005056C8">
        <w:rPr>
          <w:rFonts w:cs="Arial"/>
          <w:szCs w:val="24"/>
        </w:rPr>
        <w:t xml:space="preserve"> shall maintain all proper insurance or equivalent indemnity arrangements to cover liabilities arising from its participation in the </w:t>
      </w:r>
      <w:r w:rsidR="00406036" w:rsidRPr="005056C8">
        <w:rPr>
          <w:rFonts w:cs="Arial"/>
          <w:szCs w:val="24"/>
        </w:rPr>
        <w:t>s</w:t>
      </w:r>
      <w:r w:rsidRPr="005056C8">
        <w:rPr>
          <w:rFonts w:cs="Arial"/>
          <w:szCs w:val="24"/>
        </w:rPr>
        <w:t xml:space="preserve">tudy, in respect of any claims brought by or on behalf of a </w:t>
      </w:r>
      <w:r w:rsidR="00406036" w:rsidRPr="005056C8">
        <w:rPr>
          <w:rFonts w:cs="Arial"/>
          <w:szCs w:val="24"/>
        </w:rPr>
        <w:t>p</w:t>
      </w:r>
      <w:r w:rsidRPr="005056C8">
        <w:rPr>
          <w:rFonts w:cs="Arial"/>
          <w:szCs w:val="24"/>
        </w:rPr>
        <w:t xml:space="preserve">articipant.  Where the </w:t>
      </w:r>
      <w:r w:rsidR="00E52783" w:rsidRPr="005056C8">
        <w:rPr>
          <w:rFonts w:cs="Arial"/>
          <w:szCs w:val="24"/>
        </w:rPr>
        <w:t>Party</w:t>
      </w:r>
      <w:r w:rsidRPr="005056C8">
        <w:rPr>
          <w:rFonts w:cs="Arial"/>
          <w:szCs w:val="24"/>
        </w:rPr>
        <w:t xml:space="preserve"> is an NHS</w:t>
      </w:r>
      <w:r w:rsidR="00406036" w:rsidRPr="005056C8">
        <w:rPr>
          <w:rFonts w:cs="Arial"/>
          <w:szCs w:val="24"/>
        </w:rPr>
        <w:t>/HSC</w:t>
      </w:r>
      <w:r w:rsidRPr="005056C8">
        <w:rPr>
          <w:rFonts w:cs="Arial"/>
          <w:szCs w:val="24"/>
        </w:rPr>
        <w:t xml:space="preserve"> organisation and is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it shall maintain its membership therein or otherwise ensure it has appropriate cover against claims arising </w:t>
      </w:r>
      <w:proofErr w:type="gramStart"/>
      <w:r w:rsidRPr="005056C8">
        <w:rPr>
          <w:rFonts w:cs="Arial"/>
          <w:szCs w:val="24"/>
        </w:rPr>
        <w:t>as a result of</w:t>
      </w:r>
      <w:proofErr w:type="gramEnd"/>
      <w:r w:rsidRPr="005056C8">
        <w:rPr>
          <w:rFonts w:cs="Arial"/>
          <w:szCs w:val="24"/>
        </w:rPr>
        <w:t xml:space="preserve"> clinical negligence by the </w:t>
      </w:r>
      <w:r w:rsidR="00E52783" w:rsidRPr="005056C8">
        <w:rPr>
          <w:rFonts w:cs="Arial"/>
          <w:szCs w:val="24"/>
        </w:rPr>
        <w:t>Party</w:t>
      </w:r>
      <w:r w:rsidRPr="005056C8">
        <w:rPr>
          <w:rFonts w:cs="Arial"/>
          <w:szCs w:val="24"/>
        </w:rPr>
        <w:t xml:space="preserve"> and/or its </w:t>
      </w:r>
      <w:r w:rsidR="00406036" w:rsidRPr="005056C8">
        <w:rPr>
          <w:rFonts w:cs="Arial"/>
          <w:szCs w:val="24"/>
        </w:rPr>
        <w:t>a</w:t>
      </w:r>
      <w:r w:rsidRPr="005056C8">
        <w:rPr>
          <w:rFonts w:cs="Arial"/>
          <w:szCs w:val="24"/>
        </w:rPr>
        <w:t xml:space="preserve">gents brought by or on behalf of the </w:t>
      </w:r>
      <w:r w:rsidR="00406036" w:rsidRPr="005056C8">
        <w:rPr>
          <w:rFonts w:cs="Arial"/>
          <w:szCs w:val="24"/>
        </w:rPr>
        <w:t>p</w:t>
      </w:r>
      <w:r w:rsidRPr="005056C8">
        <w:rPr>
          <w:rFonts w:cs="Arial"/>
          <w:szCs w:val="24"/>
        </w:rPr>
        <w:t xml:space="preserve">articipants. </w:t>
      </w:r>
      <w:r w:rsidRPr="005056C8">
        <w:rPr>
          <w:rFonts w:cs="Arial"/>
          <w:bCs/>
          <w:szCs w:val="24"/>
        </w:rPr>
        <w:t xml:space="preserve">Each </w:t>
      </w:r>
      <w:r w:rsidR="00E52783" w:rsidRPr="005056C8">
        <w:rPr>
          <w:rFonts w:cs="Arial"/>
          <w:bCs/>
          <w:szCs w:val="24"/>
        </w:rPr>
        <w:t>Party</w:t>
      </w:r>
      <w:r w:rsidRPr="005056C8">
        <w:rPr>
          <w:rFonts w:cs="Arial"/>
          <w:bCs/>
          <w:szCs w:val="24"/>
        </w:rPr>
        <w:t xml:space="preserve"> shall provide to the other such evidence of their insurance or equivalent indemnity cover maintained pursuant to clause </w:t>
      </w:r>
      <w:r w:rsidR="007F10F8" w:rsidRPr="005056C8">
        <w:rPr>
          <w:rFonts w:cs="Arial"/>
          <w:bCs/>
          <w:szCs w:val="24"/>
        </w:rPr>
        <w:t>2</w:t>
      </w:r>
      <w:r w:rsidRPr="005056C8">
        <w:rPr>
          <w:rFonts w:cs="Arial"/>
          <w:bCs/>
          <w:szCs w:val="24"/>
        </w:rPr>
        <w:t xml:space="preserve">.2 as the other </w:t>
      </w:r>
      <w:r w:rsidR="00E52783" w:rsidRPr="005056C8">
        <w:rPr>
          <w:rFonts w:cs="Arial"/>
          <w:bCs/>
          <w:szCs w:val="24"/>
        </w:rPr>
        <w:t>Party</w:t>
      </w:r>
      <w:r w:rsidRPr="005056C8">
        <w:rPr>
          <w:rFonts w:cs="Arial"/>
          <w:bCs/>
          <w:szCs w:val="24"/>
        </w:rPr>
        <w:t xml:space="preserve"> shall from </w:t>
      </w:r>
      <w:proofErr w:type="gramStart"/>
      <w:r w:rsidRPr="005056C8">
        <w:rPr>
          <w:rFonts w:cs="Arial"/>
          <w:bCs/>
          <w:szCs w:val="24"/>
        </w:rPr>
        <w:t>time to time</w:t>
      </w:r>
      <w:proofErr w:type="gramEnd"/>
      <w:r w:rsidRPr="005056C8">
        <w:rPr>
          <w:rFonts w:cs="Arial"/>
          <w:bCs/>
          <w:szCs w:val="24"/>
        </w:rPr>
        <w:t xml:space="preserve"> reasonably request, such evidence might comprise confirmation that an NHS</w:t>
      </w:r>
      <w:r w:rsidR="00CF2324" w:rsidRPr="005056C8">
        <w:rPr>
          <w:rFonts w:cs="Arial"/>
          <w:bCs/>
          <w:szCs w:val="24"/>
        </w:rPr>
        <w:t>/HSC</w:t>
      </w:r>
      <w:r w:rsidRPr="005056C8">
        <w:rPr>
          <w:rFonts w:cs="Arial"/>
          <w:bCs/>
          <w:szCs w:val="24"/>
        </w:rPr>
        <w:t xml:space="preserve"> organisation is a member of one of the NHS </w:t>
      </w:r>
      <w:r w:rsidR="00CF2324" w:rsidRPr="005056C8">
        <w:rPr>
          <w:rFonts w:cs="Arial"/>
          <w:bCs/>
          <w:szCs w:val="24"/>
        </w:rPr>
        <w:t>i</w:t>
      </w:r>
      <w:r w:rsidRPr="005056C8">
        <w:rPr>
          <w:rFonts w:cs="Arial"/>
          <w:bCs/>
          <w:szCs w:val="24"/>
        </w:rPr>
        <w:t xml:space="preserve">ndemnity </w:t>
      </w:r>
      <w:r w:rsidR="00CF2324" w:rsidRPr="005056C8">
        <w:rPr>
          <w:rFonts w:cs="Arial"/>
          <w:bCs/>
          <w:szCs w:val="24"/>
        </w:rPr>
        <w:t>s</w:t>
      </w:r>
      <w:r w:rsidRPr="005056C8">
        <w:rPr>
          <w:rFonts w:cs="Arial"/>
          <w:bCs/>
          <w:szCs w:val="24"/>
        </w:rPr>
        <w:t>chemes.</w:t>
      </w:r>
    </w:p>
    <w:p w14:paraId="1DE27CCE" w14:textId="278CFDBA" w:rsidR="00757BE3" w:rsidRPr="005056C8" w:rsidRDefault="00BA4EF6" w:rsidP="00BA4EF6">
      <w:pPr>
        <w:pStyle w:val="ListParagraph"/>
        <w:tabs>
          <w:tab w:val="left" w:pos="425"/>
        </w:tabs>
        <w:spacing w:before="120" w:after="120" w:line="240" w:lineRule="auto"/>
        <w:ind w:left="993" w:hanging="567"/>
        <w:contextualSpacing w:val="0"/>
        <w:jc w:val="both"/>
        <w:rPr>
          <w:rFonts w:cs="Arial"/>
          <w:szCs w:val="24"/>
          <w:highlight w:val="yellow"/>
        </w:rPr>
      </w:pPr>
      <w:r w:rsidRPr="00BA4EF6">
        <w:rPr>
          <w:rFonts w:cs="Arial"/>
          <w:szCs w:val="24"/>
          <w:highlight w:val="yellow"/>
        </w:rPr>
        <w:t>2.3.</w:t>
      </w:r>
      <w:r>
        <w:rPr>
          <w:rFonts w:cs="Arial"/>
          <w:szCs w:val="24"/>
        </w:rPr>
        <w:t xml:space="preserve"> </w:t>
      </w:r>
      <w:r w:rsidRPr="00BA4EF6">
        <w:rPr>
          <w:rFonts w:cs="Arial"/>
          <w:b/>
          <w:szCs w:val="24"/>
        </w:rPr>
        <w:t xml:space="preserve"> </w:t>
      </w:r>
      <w:r w:rsidR="00757BE3" w:rsidRPr="005056C8">
        <w:rPr>
          <w:rFonts w:cs="Arial"/>
          <w:b/>
          <w:szCs w:val="24"/>
          <w:highlight w:val="yellow"/>
        </w:rPr>
        <w:t xml:space="preserve">[SINGLE </w:t>
      </w:r>
      <w:r w:rsidR="00C7380F" w:rsidRPr="005056C8">
        <w:rPr>
          <w:rFonts w:cs="Arial"/>
          <w:b/>
          <w:szCs w:val="24"/>
          <w:highlight w:val="yellow"/>
        </w:rPr>
        <w:t>SPONSOR</w:t>
      </w:r>
      <w:r w:rsidR="00757BE3" w:rsidRPr="005056C8">
        <w:rPr>
          <w:rFonts w:cs="Arial"/>
          <w:b/>
          <w:szCs w:val="24"/>
          <w:highlight w:val="yellow"/>
        </w:rPr>
        <w:t>]</w:t>
      </w:r>
      <w:r w:rsidR="00757BE3" w:rsidRPr="005056C8">
        <w:rPr>
          <w:rFonts w:cs="Arial"/>
          <w:szCs w:val="24"/>
          <w:highlight w:val="yellow"/>
        </w:rPr>
        <w:t xml:space="preserve"> Subject to clauses </w:t>
      </w:r>
      <w:r w:rsidR="00DE7344" w:rsidRPr="005056C8">
        <w:rPr>
          <w:rFonts w:cs="Arial"/>
          <w:szCs w:val="24"/>
          <w:highlight w:val="yellow"/>
        </w:rPr>
        <w:t>2</w:t>
      </w:r>
      <w:r w:rsidR="00757BE3" w:rsidRPr="005056C8">
        <w:rPr>
          <w:rFonts w:cs="Arial"/>
          <w:szCs w:val="24"/>
          <w:highlight w:val="yellow"/>
        </w:rPr>
        <w:t xml:space="preserve">.4, </w:t>
      </w:r>
      <w:r w:rsidR="00DE7344" w:rsidRPr="005056C8">
        <w:rPr>
          <w:rFonts w:cs="Arial"/>
          <w:szCs w:val="24"/>
          <w:highlight w:val="yellow"/>
        </w:rPr>
        <w:t>2</w:t>
      </w:r>
      <w:r w:rsidR="00757BE3" w:rsidRPr="005056C8">
        <w:rPr>
          <w:rFonts w:cs="Arial"/>
          <w:szCs w:val="24"/>
          <w:highlight w:val="yellow"/>
        </w:rPr>
        <w:t xml:space="preserve">.5, </w:t>
      </w:r>
      <w:r w:rsidR="00DE7344" w:rsidRPr="005056C8">
        <w:rPr>
          <w:rFonts w:cs="Arial"/>
          <w:szCs w:val="24"/>
          <w:highlight w:val="yellow"/>
        </w:rPr>
        <w:t>2</w:t>
      </w:r>
      <w:r w:rsidR="00757BE3" w:rsidRPr="005056C8">
        <w:rPr>
          <w:rFonts w:cs="Arial"/>
          <w:szCs w:val="24"/>
          <w:highlight w:val="yellow"/>
        </w:rPr>
        <w:t xml:space="preserve">.6, </w:t>
      </w:r>
      <w:r w:rsidR="00DE7344" w:rsidRPr="005056C8">
        <w:rPr>
          <w:rFonts w:cs="Arial"/>
          <w:szCs w:val="24"/>
          <w:highlight w:val="yellow"/>
        </w:rPr>
        <w:t>2</w:t>
      </w:r>
      <w:r w:rsidR="00757BE3" w:rsidRPr="005056C8">
        <w:rPr>
          <w:rFonts w:cs="Arial"/>
          <w:szCs w:val="24"/>
          <w:highlight w:val="yellow"/>
        </w:rPr>
        <w:t xml:space="preserve">.7 and </w:t>
      </w:r>
      <w:r w:rsidR="00DE7344" w:rsidRPr="005056C8">
        <w:rPr>
          <w:rFonts w:cs="Arial"/>
          <w:szCs w:val="24"/>
          <w:highlight w:val="yellow"/>
        </w:rPr>
        <w:t>2</w:t>
      </w:r>
      <w:r w:rsidR="00757BE3" w:rsidRPr="005056C8">
        <w:rPr>
          <w:rFonts w:cs="Arial"/>
          <w:szCs w:val="24"/>
          <w:highlight w:val="yellow"/>
        </w:rPr>
        <w:t xml:space="preserve">.8, the </w:t>
      </w:r>
      <w:r w:rsidR="00C7380F" w:rsidRPr="005056C8">
        <w:rPr>
          <w:rFonts w:cs="Arial"/>
          <w:szCs w:val="24"/>
          <w:highlight w:val="yellow"/>
        </w:rPr>
        <w:t>Sponsor</w:t>
      </w:r>
      <w:r w:rsidR="00757BE3" w:rsidRPr="005056C8">
        <w:rPr>
          <w:rFonts w:cs="Arial"/>
          <w:szCs w:val="24"/>
          <w:highlight w:val="yellow"/>
        </w:rPr>
        <w:t xml:space="preserve"> shall indemnify the </w:t>
      </w:r>
      <w:r w:rsidR="00112E01" w:rsidRPr="005056C8">
        <w:rPr>
          <w:rFonts w:cs="Arial"/>
          <w:szCs w:val="24"/>
          <w:highlight w:val="yellow"/>
        </w:rPr>
        <w:t>Participating NHS / HSC Organisation</w:t>
      </w:r>
      <w:r w:rsidR="00CF2324" w:rsidRPr="005056C8" w:rsidDel="00CF2324">
        <w:rPr>
          <w:rFonts w:cs="Arial"/>
          <w:szCs w:val="24"/>
          <w:highlight w:val="yellow"/>
        </w:rPr>
        <w:t xml:space="preserve"> </w:t>
      </w:r>
      <w:r w:rsidR="00757BE3" w:rsidRPr="005056C8">
        <w:rPr>
          <w:rFonts w:cs="Arial"/>
          <w:szCs w:val="24"/>
          <w:highlight w:val="yellow"/>
        </w:rPr>
        <w:t xml:space="preserve">and its </w:t>
      </w:r>
      <w:r w:rsidR="00CF2324" w:rsidRPr="005056C8">
        <w:rPr>
          <w:rFonts w:cs="Arial"/>
          <w:szCs w:val="24"/>
          <w:highlight w:val="yellow"/>
        </w:rPr>
        <w:t>a</w:t>
      </w:r>
      <w:r w:rsidR="00757BE3" w:rsidRPr="005056C8">
        <w:rPr>
          <w:rFonts w:cs="Arial"/>
          <w:szCs w:val="24"/>
          <w:highlight w:val="yellow"/>
        </w:rPr>
        <w:t>gents</w:t>
      </w:r>
      <w:r w:rsidR="00757BE3" w:rsidRPr="005056C8">
        <w:rPr>
          <w:rFonts w:cs="Arial"/>
          <w:bCs/>
          <w:szCs w:val="24"/>
          <w:highlight w:val="yellow"/>
        </w:rPr>
        <w:t>,</w:t>
      </w:r>
      <w:r w:rsidR="00757BE3" w:rsidRPr="005056C8">
        <w:rPr>
          <w:rFonts w:cs="Arial"/>
          <w:szCs w:val="24"/>
          <w:highlight w:val="yellow"/>
        </w:rPr>
        <w:t xml:space="preserve"> against any reasonable claims, proceedings and related costs, expenses, losses, damages and demands </w:t>
      </w:r>
      <w:r w:rsidR="00757BE3" w:rsidRPr="005056C8">
        <w:rPr>
          <w:rFonts w:cs="Arial"/>
          <w:bCs/>
          <w:szCs w:val="24"/>
          <w:highlight w:val="yellow"/>
        </w:rPr>
        <w:t xml:space="preserve">(“Claims”) </w:t>
      </w:r>
      <w:r w:rsidR="00757BE3" w:rsidRPr="005056C8">
        <w:rPr>
          <w:rFonts w:cs="Arial"/>
          <w:szCs w:val="24"/>
          <w:highlight w:val="yellow"/>
        </w:rPr>
        <w:t xml:space="preserve">to the extent they arise or result from the </w:t>
      </w:r>
      <w:r w:rsidR="00757BE3" w:rsidRPr="005056C8">
        <w:rPr>
          <w:rFonts w:cs="Arial"/>
          <w:bCs/>
          <w:szCs w:val="24"/>
          <w:highlight w:val="yellow"/>
        </w:rPr>
        <w:t xml:space="preserve">negligent acts or omissions of, or the wilful misconduct of the </w:t>
      </w:r>
      <w:r w:rsidR="00C7380F" w:rsidRPr="005056C8">
        <w:rPr>
          <w:rFonts w:cs="Arial"/>
          <w:szCs w:val="24"/>
          <w:highlight w:val="yellow"/>
        </w:rPr>
        <w:t>Sponsor</w:t>
      </w:r>
      <w:r w:rsidR="00757BE3" w:rsidRPr="005056C8">
        <w:rPr>
          <w:rFonts w:cs="Arial"/>
          <w:szCs w:val="24"/>
          <w:highlight w:val="yellow"/>
        </w:rPr>
        <w:t xml:space="preserve">, and/or contracted third </w:t>
      </w:r>
      <w:r w:rsidR="00E52783" w:rsidRPr="005056C8">
        <w:rPr>
          <w:rFonts w:cs="Arial"/>
          <w:szCs w:val="24"/>
          <w:highlight w:val="yellow"/>
        </w:rPr>
        <w:t>party</w:t>
      </w:r>
      <w:r w:rsidR="00757BE3" w:rsidRPr="005056C8">
        <w:rPr>
          <w:rFonts w:cs="Arial"/>
          <w:bCs/>
          <w:szCs w:val="24"/>
          <w:highlight w:val="yellow"/>
        </w:rPr>
        <w:t>,</w:t>
      </w:r>
      <w:r w:rsidR="00757BE3" w:rsidRPr="005056C8">
        <w:rPr>
          <w:rFonts w:cs="Arial"/>
          <w:szCs w:val="24"/>
          <w:highlight w:val="yellow"/>
        </w:rPr>
        <w:t xml:space="preserve"> </w:t>
      </w:r>
      <w:r w:rsidR="00757BE3" w:rsidRPr="005056C8">
        <w:rPr>
          <w:rFonts w:cs="Arial"/>
          <w:bCs/>
          <w:szCs w:val="24"/>
          <w:highlight w:val="yellow"/>
        </w:rPr>
        <w:t xml:space="preserve">in its performance of this </w:t>
      </w:r>
      <w:r w:rsidR="00AC0C79" w:rsidRPr="005056C8">
        <w:rPr>
          <w:rFonts w:cs="Arial"/>
          <w:bCs/>
          <w:szCs w:val="24"/>
          <w:highlight w:val="yellow"/>
        </w:rPr>
        <w:t>A</w:t>
      </w:r>
      <w:r w:rsidR="00757BE3" w:rsidRPr="005056C8">
        <w:rPr>
          <w:rFonts w:cs="Arial"/>
          <w:bCs/>
          <w:szCs w:val="24"/>
          <w:highlight w:val="yellow"/>
        </w:rPr>
        <w:t>greement or in connection</w:t>
      </w:r>
      <w:r w:rsidR="00757BE3" w:rsidRPr="005056C8">
        <w:rPr>
          <w:rFonts w:cs="Arial"/>
          <w:szCs w:val="24"/>
          <w:highlight w:val="yellow"/>
        </w:rPr>
        <w:t xml:space="preserve"> with the </w:t>
      </w:r>
      <w:r w:rsidR="00CF2324" w:rsidRPr="005056C8">
        <w:rPr>
          <w:rFonts w:cs="Arial"/>
          <w:bCs/>
          <w:szCs w:val="24"/>
          <w:highlight w:val="yellow"/>
        </w:rPr>
        <w:t>s</w:t>
      </w:r>
      <w:r w:rsidR="00757BE3" w:rsidRPr="005056C8">
        <w:rPr>
          <w:rFonts w:cs="Arial"/>
          <w:bCs/>
          <w:szCs w:val="24"/>
          <w:highlight w:val="yellow"/>
        </w:rPr>
        <w:t xml:space="preserve">tudy.  </w:t>
      </w:r>
    </w:p>
    <w:p w14:paraId="61216640" w14:textId="3881E67D" w:rsidR="003D6DAB" w:rsidRPr="005056C8" w:rsidRDefault="00757BE3" w:rsidP="00230DEA">
      <w:pPr>
        <w:pStyle w:val="ListParagraph"/>
        <w:numPr>
          <w:ilvl w:val="1"/>
          <w:numId w:val="35"/>
        </w:numPr>
        <w:tabs>
          <w:tab w:val="left" w:pos="425"/>
        </w:tabs>
        <w:spacing w:before="120" w:after="120" w:line="240" w:lineRule="auto"/>
        <w:contextualSpacing w:val="0"/>
        <w:jc w:val="both"/>
        <w:rPr>
          <w:rFonts w:cs="Arial"/>
          <w:szCs w:val="24"/>
        </w:rPr>
      </w:pPr>
      <w:r w:rsidRPr="005056C8">
        <w:rPr>
          <w:rFonts w:cs="Arial"/>
          <w:bCs/>
          <w:szCs w:val="24"/>
        </w:rPr>
        <w:t xml:space="preserve">Subject to clauses </w:t>
      </w:r>
      <w:r w:rsidR="00DE7344" w:rsidRPr="005056C8">
        <w:rPr>
          <w:rFonts w:cs="Arial"/>
          <w:bCs/>
          <w:szCs w:val="24"/>
        </w:rPr>
        <w:t>2</w:t>
      </w:r>
      <w:r w:rsidRPr="005056C8">
        <w:rPr>
          <w:rFonts w:cs="Arial"/>
          <w:bCs/>
          <w:szCs w:val="24"/>
        </w:rPr>
        <w:t xml:space="preserve">.3, </w:t>
      </w:r>
      <w:r w:rsidR="00DE7344" w:rsidRPr="005056C8">
        <w:rPr>
          <w:rFonts w:cs="Arial"/>
          <w:bCs/>
          <w:szCs w:val="24"/>
        </w:rPr>
        <w:t>2</w:t>
      </w:r>
      <w:r w:rsidRPr="005056C8">
        <w:rPr>
          <w:rFonts w:cs="Arial"/>
          <w:bCs/>
          <w:szCs w:val="24"/>
        </w:rPr>
        <w:t xml:space="preserve">.5, </w:t>
      </w:r>
      <w:r w:rsidR="00DE7344" w:rsidRPr="005056C8">
        <w:rPr>
          <w:rFonts w:cs="Arial"/>
          <w:bCs/>
          <w:szCs w:val="24"/>
        </w:rPr>
        <w:t>2</w:t>
      </w:r>
      <w:r w:rsidRPr="005056C8">
        <w:rPr>
          <w:rFonts w:cs="Arial"/>
          <w:bCs/>
          <w:szCs w:val="24"/>
        </w:rPr>
        <w:t xml:space="preserve">.6 and </w:t>
      </w:r>
      <w:r w:rsidR="00DE7344" w:rsidRPr="005056C8">
        <w:rPr>
          <w:rFonts w:cs="Arial"/>
          <w:bCs/>
          <w:szCs w:val="24"/>
        </w:rPr>
        <w:t>2</w:t>
      </w:r>
      <w:r w:rsidRPr="005056C8">
        <w:rPr>
          <w:rFonts w:cs="Arial"/>
          <w:bCs/>
          <w:szCs w:val="24"/>
        </w:rPr>
        <w:t xml:space="preserve">.8, the </w:t>
      </w:r>
      <w:r w:rsidR="00112E01" w:rsidRPr="005056C8">
        <w:rPr>
          <w:rFonts w:cs="Arial"/>
          <w:szCs w:val="24"/>
        </w:rPr>
        <w:t>Participating NHS / HSC Organisation</w:t>
      </w:r>
      <w:r w:rsidR="009D4020" w:rsidRPr="005056C8" w:rsidDel="009D4020">
        <w:rPr>
          <w:rFonts w:cs="Arial"/>
          <w:szCs w:val="24"/>
        </w:rPr>
        <w:t xml:space="preserve"> </w:t>
      </w:r>
      <w:r w:rsidRPr="005056C8">
        <w:rPr>
          <w:rFonts w:cs="Arial"/>
          <w:bCs/>
          <w:szCs w:val="24"/>
        </w:rPr>
        <w:t xml:space="preserve">shall indemnify the </w:t>
      </w:r>
      <w:r w:rsidR="00C7380F" w:rsidRPr="005056C8">
        <w:rPr>
          <w:rFonts w:cs="Arial"/>
          <w:bCs/>
          <w:szCs w:val="24"/>
          <w:highlight w:val="yellow"/>
        </w:rPr>
        <w:t>Sponsor</w:t>
      </w:r>
      <w:r w:rsidRPr="005056C8">
        <w:rPr>
          <w:rFonts w:cs="Arial"/>
          <w:bCs/>
          <w:szCs w:val="24"/>
        </w:rPr>
        <w:t xml:space="preserve"> and </w:t>
      </w:r>
      <w:r w:rsidRPr="005056C8">
        <w:rPr>
          <w:rFonts w:cs="Arial"/>
          <w:bCs/>
          <w:szCs w:val="24"/>
          <w:highlight w:val="yellow"/>
        </w:rPr>
        <w:t>its respective</w:t>
      </w:r>
      <w:r w:rsidRPr="005056C8">
        <w:rPr>
          <w:rFonts w:cs="Arial"/>
          <w:bCs/>
          <w:szCs w:val="24"/>
        </w:rPr>
        <w:t xml:space="preserve"> </w:t>
      </w:r>
      <w:r w:rsidR="009D4020" w:rsidRPr="005056C8">
        <w:rPr>
          <w:rFonts w:cs="Arial"/>
          <w:bCs/>
          <w:szCs w:val="24"/>
        </w:rPr>
        <w:t>a</w:t>
      </w:r>
      <w:r w:rsidRPr="005056C8">
        <w:rPr>
          <w:rFonts w:cs="Arial"/>
          <w:bCs/>
          <w:szCs w:val="24"/>
        </w:rPr>
        <w:t xml:space="preserve">gents, against any reasonable claims, proceedings and related costs, expenses, losses, damages and demands to the extent they arise or result from the negligent acts or omissions of, or the wilful misconduct of the </w:t>
      </w:r>
      <w:r w:rsidR="00112E01" w:rsidRPr="005056C8">
        <w:rPr>
          <w:rFonts w:cs="Arial"/>
          <w:szCs w:val="24"/>
        </w:rPr>
        <w:t>Participating NHS / HSC Organisation</w:t>
      </w:r>
      <w:r w:rsidRPr="005056C8">
        <w:rPr>
          <w:rFonts w:cs="Arial"/>
          <w:szCs w:val="24"/>
        </w:rPr>
        <w:t xml:space="preserve">, or its </w:t>
      </w:r>
      <w:r w:rsidR="009D4020" w:rsidRPr="005056C8">
        <w:rPr>
          <w:rFonts w:cs="Arial"/>
          <w:szCs w:val="24"/>
        </w:rPr>
        <w:t>a</w:t>
      </w:r>
      <w:r w:rsidRPr="005056C8">
        <w:rPr>
          <w:rFonts w:cs="Arial"/>
          <w:szCs w:val="24"/>
        </w:rPr>
        <w:t xml:space="preserve">gents, </w:t>
      </w:r>
      <w:r w:rsidRPr="005056C8">
        <w:rPr>
          <w:rFonts w:cs="Arial"/>
          <w:bCs/>
          <w:szCs w:val="24"/>
        </w:rPr>
        <w:t xml:space="preserve">in its performance of this </w:t>
      </w:r>
      <w:r w:rsidR="00AC0C79" w:rsidRPr="005056C8">
        <w:rPr>
          <w:rFonts w:cs="Arial"/>
          <w:bCs/>
          <w:szCs w:val="24"/>
        </w:rPr>
        <w:t>A</w:t>
      </w:r>
      <w:r w:rsidRPr="005056C8">
        <w:rPr>
          <w:rFonts w:cs="Arial"/>
          <w:bCs/>
          <w:szCs w:val="24"/>
        </w:rPr>
        <w:t xml:space="preserve">greement or in connection with the </w:t>
      </w:r>
      <w:r w:rsidR="009D4020" w:rsidRPr="005056C8">
        <w:rPr>
          <w:rFonts w:cs="Arial"/>
          <w:bCs/>
          <w:szCs w:val="24"/>
        </w:rPr>
        <w:t>s</w:t>
      </w:r>
      <w:r w:rsidRPr="005056C8">
        <w:rPr>
          <w:rFonts w:cs="Arial"/>
          <w:bCs/>
          <w:szCs w:val="24"/>
        </w:rPr>
        <w:t xml:space="preserve">tudy.  </w:t>
      </w:r>
    </w:p>
    <w:p w14:paraId="595C83F5"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only apply if the indemnified </w:t>
      </w:r>
      <w:r w:rsidR="00E52783" w:rsidRPr="005056C8">
        <w:rPr>
          <w:rFonts w:cs="Arial"/>
          <w:szCs w:val="24"/>
        </w:rPr>
        <w:t>Party</w:t>
      </w:r>
      <w:r w:rsidRPr="005056C8">
        <w:rPr>
          <w:rFonts w:cs="Arial"/>
          <w:szCs w:val="24"/>
        </w:rPr>
        <w:t>:</w:t>
      </w:r>
      <w:r w:rsidRPr="005056C8">
        <w:rPr>
          <w:rFonts w:cs="Arial"/>
          <w:bCs/>
          <w:szCs w:val="24"/>
        </w:rPr>
        <w:t xml:space="preserve"> </w:t>
      </w:r>
    </w:p>
    <w:p w14:paraId="4D3F3E9F"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 xml:space="preserve">informs the Party providing the indemnity in writing as soon as reasonably practicable following receipt of notice of the claim or </w:t>
      </w:r>
      <w:proofErr w:type="gramStart"/>
      <w:r w:rsidRPr="005056C8">
        <w:rPr>
          <w:rFonts w:cs="Arial"/>
          <w:szCs w:val="24"/>
        </w:rPr>
        <w:t>proceedings;</w:t>
      </w:r>
      <w:proofErr w:type="gramEnd"/>
    </w:p>
    <w:p w14:paraId="0E5233D4"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upon the indemnifying Party’s</w:t>
      </w:r>
      <w:r w:rsidRPr="005056C8" w:rsidDel="00A8559C">
        <w:rPr>
          <w:rFonts w:cs="Arial"/>
          <w:szCs w:val="24"/>
        </w:rPr>
        <w:t xml:space="preserve"> </w:t>
      </w:r>
      <w:r w:rsidRPr="005056C8">
        <w:rPr>
          <w:rFonts w:cs="Arial"/>
          <w:szCs w:val="24"/>
        </w:rPr>
        <w:t>request and at the indemnifying Party’s cost gives the indemnifying Party</w:t>
      </w:r>
      <w:r w:rsidRPr="005056C8" w:rsidDel="00A8559C">
        <w:rPr>
          <w:rFonts w:cs="Arial"/>
          <w:szCs w:val="24"/>
        </w:rPr>
        <w:t xml:space="preserve"> </w:t>
      </w:r>
      <w:r w:rsidRPr="005056C8">
        <w:rPr>
          <w:rFonts w:cs="Arial"/>
          <w:szCs w:val="24"/>
        </w:rPr>
        <w:t>full control of the claim or proceedings and provides all reasonable assistance; and</w:t>
      </w:r>
    </w:p>
    <w:p w14:paraId="029B0C3C"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makes no admission in respect of such claim or proceedings other than with the prior written consent of the indemnifying Party.</w:t>
      </w:r>
    </w:p>
    <w:p w14:paraId="11310077" w14:textId="77777777" w:rsidR="003D6DAB"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Any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rPr>
          <w:rFonts w:cs="Arial"/>
          <w:szCs w:val="24"/>
        </w:rPr>
        <w:t>Party</w:t>
      </w:r>
      <w:r w:rsidRPr="005056C8">
        <w:rPr>
          <w:rFonts w:cs="Arial"/>
          <w:szCs w:val="24"/>
        </w:rPr>
        <w:t>.</w:t>
      </w:r>
    </w:p>
    <w:p w14:paraId="1FEB7E39"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The indemnity under clause </w:t>
      </w:r>
      <w:r w:rsidR="00DE7344" w:rsidRPr="005056C8">
        <w:rPr>
          <w:rFonts w:cs="Arial"/>
          <w:szCs w:val="24"/>
        </w:rPr>
        <w:t>2</w:t>
      </w:r>
      <w:r w:rsidRPr="005056C8">
        <w:rPr>
          <w:rFonts w:cs="Arial"/>
          <w:szCs w:val="24"/>
        </w:rPr>
        <w:t>.3 shall not apply to the extent any claims, proceedings and related costs, expenses, losses, damages or demands arise or result from:</w:t>
      </w:r>
    </w:p>
    <w:p w14:paraId="28560289"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lastRenderedPageBreak/>
        <w:t>Participating NHS / HSC Organisation</w:t>
      </w:r>
      <w:r w:rsidRPr="005056C8" w:rsidDel="009D4020">
        <w:rPr>
          <w:rFonts w:cs="Arial"/>
          <w:szCs w:val="24"/>
        </w:rPr>
        <w:t xml:space="preserve"> </w:t>
      </w:r>
      <w:r w:rsidRPr="005056C8">
        <w:rPr>
          <w:rFonts w:cs="Arial"/>
          <w:szCs w:val="24"/>
        </w:rPr>
        <w:t>carrying out a treatment or procedure that would be routinely undertaken at or for that Participating NHS / HSC Organisation</w:t>
      </w:r>
      <w:r w:rsidRPr="005056C8" w:rsidDel="009D4020">
        <w:rPr>
          <w:rFonts w:cs="Arial"/>
          <w:szCs w:val="24"/>
        </w:rPr>
        <w:t xml:space="preserve"> </w:t>
      </w:r>
      <w:r w:rsidRPr="005056C8">
        <w:rPr>
          <w:rFonts w:cs="Arial"/>
          <w:szCs w:val="24"/>
        </w:rPr>
        <w:t>as part of National Health Service treatment; or</w:t>
      </w:r>
    </w:p>
    <w:p w14:paraId="06AC1398"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 xml:space="preserve">preparing, </w:t>
      </w:r>
      <w:proofErr w:type="gramStart"/>
      <w:r w:rsidRPr="005056C8">
        <w:rPr>
          <w:rFonts w:cs="Arial"/>
          <w:szCs w:val="24"/>
        </w:rPr>
        <w:t>manufacturing</w:t>
      </w:r>
      <w:proofErr w:type="gramEnd"/>
      <w:r w:rsidRPr="005056C8">
        <w:rPr>
          <w:rFonts w:cs="Arial"/>
          <w:szCs w:val="24"/>
        </w:rPr>
        <w:t xml:space="preserve"> or assembling any equipment which is not done in accordance</w:t>
      </w:r>
    </w:p>
    <w:p w14:paraId="12786F2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 xml:space="preserve">with the protocol; or </w:t>
      </w:r>
    </w:p>
    <w:p w14:paraId="314E240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with written instructions of the manufacturer; or</w:t>
      </w:r>
    </w:p>
    <w:p w14:paraId="1DCA1FF4" w14:textId="77777777" w:rsidR="003D6DAB" w:rsidRPr="005056C8" w:rsidRDefault="003D6DAB" w:rsidP="005056C8">
      <w:pPr>
        <w:pStyle w:val="ListParagraph"/>
        <w:numPr>
          <w:ilvl w:val="3"/>
          <w:numId w:val="28"/>
        </w:numPr>
        <w:tabs>
          <w:tab w:val="left" w:pos="1620"/>
        </w:tabs>
        <w:spacing w:before="120" w:after="0" w:line="240" w:lineRule="auto"/>
        <w:contextualSpacing w:val="0"/>
        <w:jc w:val="both"/>
        <w:rPr>
          <w:rFonts w:cs="Arial"/>
          <w:bCs/>
          <w:szCs w:val="24"/>
        </w:rPr>
      </w:pPr>
      <w:r w:rsidRPr="005056C8">
        <w:rPr>
          <w:rFonts w:cs="Arial"/>
          <w:szCs w:val="24"/>
        </w:rPr>
        <w:t xml:space="preserve">(where such instructions differ from the instructions of the manufacturer) other written instructions of the </w:t>
      </w:r>
      <w:r w:rsidR="00C7380F" w:rsidRPr="005056C8">
        <w:rPr>
          <w:rFonts w:cs="Arial"/>
          <w:szCs w:val="24"/>
        </w:rPr>
        <w:t>Sponsor</w:t>
      </w:r>
      <w:r w:rsidRPr="005056C8">
        <w:rPr>
          <w:rFonts w:cs="Arial"/>
          <w:szCs w:val="24"/>
        </w:rPr>
        <w:t>.</w:t>
      </w:r>
    </w:p>
    <w:p w14:paraId="6E389892" w14:textId="77777777" w:rsidR="003D6DAB"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No </w:t>
      </w:r>
      <w:r w:rsidR="00E52783" w:rsidRPr="005056C8">
        <w:rPr>
          <w:rFonts w:cs="Arial"/>
          <w:szCs w:val="24"/>
        </w:rPr>
        <w:t>Party</w:t>
      </w:r>
      <w:r w:rsidRPr="005056C8">
        <w:rPr>
          <w:rFonts w:cs="Arial"/>
          <w:szCs w:val="24"/>
        </w:rPr>
        <w:t xml:space="preserve"> shall be liable to another in contract, tort/delict, breach of statutory duty or otherwise for any loss of profits, revenue, reputation, business opportunity, contracts, or any indirect, </w:t>
      </w:r>
      <w:proofErr w:type="gramStart"/>
      <w:r w:rsidRPr="005056C8">
        <w:rPr>
          <w:rFonts w:cs="Arial"/>
          <w:szCs w:val="24"/>
        </w:rPr>
        <w:t>consequential</w:t>
      </w:r>
      <w:proofErr w:type="gramEnd"/>
      <w:r w:rsidRPr="005056C8">
        <w:rPr>
          <w:rFonts w:cs="Arial"/>
          <w:szCs w:val="24"/>
        </w:rPr>
        <w:t xml:space="preserve"> or economic loss arising directly or indirectly out of or in connection with this </w:t>
      </w:r>
      <w:r w:rsidR="00AC0C79" w:rsidRPr="005056C8">
        <w:rPr>
          <w:rFonts w:cs="Arial"/>
          <w:szCs w:val="24"/>
        </w:rPr>
        <w:t>A</w:t>
      </w:r>
      <w:r w:rsidRPr="005056C8">
        <w:rPr>
          <w:rFonts w:cs="Arial"/>
          <w:szCs w:val="24"/>
        </w:rPr>
        <w:t>greement.</w:t>
      </w:r>
    </w:p>
    <w:p w14:paraId="0C421D71" w14:textId="77777777" w:rsidR="00757BE3"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If a </w:t>
      </w:r>
      <w:r w:rsidR="00E52783" w:rsidRPr="005056C8">
        <w:rPr>
          <w:rFonts w:cs="Arial"/>
          <w:szCs w:val="24"/>
        </w:rPr>
        <w:t>Party</w:t>
      </w:r>
      <w:r w:rsidRPr="005056C8">
        <w:rPr>
          <w:rFonts w:cs="Arial"/>
          <w:szCs w:val="24"/>
        </w:rPr>
        <w:t xml:space="preserve"> incurs any loss or damage (including costs and expenses) (“Loss”) arising or resulting from this </w:t>
      </w:r>
      <w:r w:rsidR="00AC0C79" w:rsidRPr="005056C8">
        <w:rPr>
          <w:rFonts w:cs="Arial"/>
          <w:szCs w:val="24"/>
        </w:rPr>
        <w:t>A</w:t>
      </w:r>
      <w:r w:rsidRPr="005056C8">
        <w:rPr>
          <w:rFonts w:cs="Arial"/>
          <w:szCs w:val="24"/>
        </w:rPr>
        <w:t xml:space="preserve">greement and: </w:t>
      </w:r>
    </w:p>
    <w:p w14:paraId="5F702A07"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 or </w:t>
      </w:r>
    </w:p>
    <w:p w14:paraId="6D092E4D"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One or more Party is </w:t>
      </w:r>
      <w:proofErr w:type="gramStart"/>
      <w:r w:rsidRPr="005056C8">
        <w:rPr>
          <w:rFonts w:cs="Arial"/>
          <w:szCs w:val="24"/>
        </w:rPr>
        <w:t>a</w:t>
      </w:r>
      <w:proofErr w:type="gramEnd"/>
      <w:r w:rsidRPr="005056C8">
        <w:rPr>
          <w:rFonts w:cs="Arial"/>
          <w:szCs w:val="24"/>
        </w:rPr>
        <w:t xml:space="preserve"> NHS body and the other Party (</w:t>
      </w:r>
      <w:proofErr w:type="spellStart"/>
      <w:r w:rsidRPr="005056C8">
        <w:rPr>
          <w:rFonts w:cs="Arial"/>
          <w:szCs w:val="24"/>
        </w:rPr>
        <w:t>ies</w:t>
      </w:r>
      <w:proofErr w:type="spellEnd"/>
      <w:r w:rsidRPr="005056C8">
        <w:rPr>
          <w:rFonts w:cs="Arial"/>
          <w:szCs w:val="24"/>
        </w:rPr>
        <w:t>) is a NHS Foundation Trust; or</w:t>
      </w:r>
    </w:p>
    <w:p w14:paraId="14421F0F" w14:textId="185E89D6" w:rsidR="003D6DAB"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Foundation </w:t>
      </w:r>
      <w:proofErr w:type="gramStart"/>
      <w:r w:rsidRPr="005056C8">
        <w:rPr>
          <w:rFonts w:cs="Arial"/>
          <w:szCs w:val="24"/>
        </w:rPr>
        <w:t>Trusts;</w:t>
      </w:r>
      <w:proofErr w:type="gramEnd"/>
      <w:r w:rsidRPr="005056C8">
        <w:rPr>
          <w:rFonts w:cs="Arial"/>
          <w:szCs w:val="24"/>
        </w:rPr>
        <w:t xml:space="preserve"> </w:t>
      </w:r>
    </w:p>
    <w:p w14:paraId="47AE4942" w14:textId="77777777" w:rsidR="003D6DAB" w:rsidRPr="005056C8" w:rsidRDefault="003D6DAB" w:rsidP="00763234">
      <w:pPr>
        <w:pStyle w:val="BodyTextIndent"/>
        <w:tabs>
          <w:tab w:val="left" w:pos="425"/>
        </w:tabs>
        <w:spacing w:line="240" w:lineRule="auto"/>
        <w:ind w:left="1843" w:hanging="1134"/>
        <w:rPr>
          <w:rFonts w:cs="Arial"/>
          <w:szCs w:val="24"/>
        </w:rPr>
      </w:pPr>
      <w:r w:rsidRPr="005056C8">
        <w:rPr>
          <w:rFonts w:cs="Arial"/>
          <w:szCs w:val="24"/>
        </w:rPr>
        <w:t xml:space="preserve">Then clauses </w:t>
      </w:r>
      <w:r w:rsidR="00DE7344" w:rsidRPr="005056C8">
        <w:rPr>
          <w:rFonts w:cs="Arial"/>
          <w:szCs w:val="24"/>
        </w:rPr>
        <w:t>2</w:t>
      </w:r>
      <w:r w:rsidRPr="005056C8">
        <w:rPr>
          <w:rFonts w:cs="Arial"/>
          <w:szCs w:val="24"/>
        </w:rPr>
        <w:t xml:space="preserve">.10, </w:t>
      </w:r>
      <w:r w:rsidR="00DE7344" w:rsidRPr="005056C8">
        <w:rPr>
          <w:rFonts w:cs="Arial"/>
          <w:szCs w:val="24"/>
        </w:rPr>
        <w:t>2</w:t>
      </w:r>
      <w:r w:rsidRPr="005056C8">
        <w:rPr>
          <w:rFonts w:cs="Arial"/>
          <w:szCs w:val="24"/>
        </w:rPr>
        <w:t xml:space="preserve">.11 and </w:t>
      </w:r>
      <w:r w:rsidR="00DE7344" w:rsidRPr="005056C8">
        <w:rPr>
          <w:rFonts w:cs="Arial"/>
          <w:szCs w:val="24"/>
        </w:rPr>
        <w:t>2</w:t>
      </w:r>
      <w:r w:rsidRPr="005056C8">
        <w:rPr>
          <w:rFonts w:cs="Arial"/>
          <w:szCs w:val="24"/>
        </w:rPr>
        <w:t>.12 shall apply.</w:t>
      </w:r>
    </w:p>
    <w:p w14:paraId="043D3568" w14:textId="77777777" w:rsidR="007C32F0"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all </w:t>
      </w:r>
      <w:r w:rsidR="00E52783" w:rsidRPr="005056C8">
        <w:rPr>
          <w:rFonts w:cs="Arial"/>
          <w:szCs w:val="24"/>
        </w:rPr>
        <w:t>Parties</w:t>
      </w:r>
      <w:r w:rsidRPr="005056C8">
        <w:rPr>
          <w:rFonts w:cs="Arial"/>
          <w:szCs w:val="24"/>
        </w:rPr>
        <w:t xml:space="preserve"> are NHS bodies / NHS Foundation Trusts in England, Wales or Northern Ireland and are indemnified by the same </w:t>
      </w:r>
      <w:r w:rsidR="009D4020" w:rsidRPr="005056C8">
        <w:rPr>
          <w:rFonts w:cs="Arial"/>
          <w:szCs w:val="24"/>
        </w:rPr>
        <w:t>i</w:t>
      </w:r>
      <w:r w:rsidRPr="005056C8">
        <w:rPr>
          <w:rFonts w:cs="Arial"/>
          <w:szCs w:val="24"/>
        </w:rPr>
        <w:t xml:space="preserve">ndemnity </w:t>
      </w:r>
      <w:r w:rsidR="009D4020" w:rsidRPr="005056C8">
        <w:rPr>
          <w:rFonts w:cs="Arial"/>
          <w:szCs w:val="24"/>
        </w:rPr>
        <w:t>s</w:t>
      </w:r>
      <w:r w:rsidRPr="005056C8">
        <w:rPr>
          <w:rFonts w:cs="Arial"/>
          <w:szCs w:val="24"/>
        </w:rPr>
        <w:t xml:space="preserve">cheme (being one of the NHS </w:t>
      </w:r>
      <w:r w:rsidR="00F738F7" w:rsidRPr="005056C8">
        <w:rPr>
          <w:rFonts w:cs="Arial"/>
          <w:szCs w:val="24"/>
        </w:rPr>
        <w:t>Resolution’s</w:t>
      </w:r>
      <w:r w:rsidRPr="005056C8">
        <w:rPr>
          <w:rFonts w:cs="Arial"/>
          <w:szCs w:val="24"/>
        </w:rPr>
        <w:t xml:space="preserve"> clinical negligence </w:t>
      </w:r>
      <w:r w:rsidR="00F738F7" w:rsidRPr="005056C8">
        <w:rPr>
          <w:rFonts w:cs="Arial"/>
          <w:szCs w:val="24"/>
        </w:rPr>
        <w:t xml:space="preserve">schemes </w:t>
      </w:r>
      <w:r w:rsidRPr="005056C8">
        <w:rPr>
          <w:rFonts w:cs="Arial"/>
          <w:szCs w:val="24"/>
        </w:rPr>
        <w:t xml:space="preserve">or the Welsh Risk Pool or the Clinical Negligence Fund in Northern Ireland) and the </w:t>
      </w:r>
      <w:r w:rsidR="00E52783" w:rsidRPr="005056C8">
        <w:rPr>
          <w:rFonts w:cs="Arial"/>
          <w:szCs w:val="24"/>
        </w:rPr>
        <w:t>Party</w:t>
      </w:r>
      <w:r w:rsidRPr="005056C8">
        <w:rPr>
          <w:rFonts w:cs="Arial"/>
          <w:szCs w:val="24"/>
        </w:rPr>
        <w:t xml:space="preserve"> incurring any loss can recover such loss under one of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chemes, then such</w:t>
      </w:r>
      <w:r w:rsidR="006D001A" w:rsidRPr="005056C8">
        <w:rPr>
          <w:rFonts w:cs="Arial"/>
          <w:szCs w:val="24"/>
        </w:rPr>
        <w:t xml:space="preserve"> </w:t>
      </w:r>
      <w:r w:rsidR="00E52783" w:rsidRPr="005056C8">
        <w:rPr>
          <w:rFonts w:cs="Arial"/>
          <w:szCs w:val="24"/>
        </w:rPr>
        <w:t>Party</w:t>
      </w:r>
      <w:r w:rsidRPr="005056C8">
        <w:rPr>
          <w:rFonts w:cs="Arial"/>
          <w:szCs w:val="24"/>
        </w:rPr>
        <w:t xml:space="preserve"> shall rely on the cover provided by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 xml:space="preserve">cheme and not seek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Where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caused or contributed to the Loss, it undertakes to notify the relevant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to take this into account in determining the future levies of all </w:t>
      </w:r>
      <w:r w:rsidR="00E52783" w:rsidRPr="005056C8">
        <w:rPr>
          <w:rFonts w:cs="Arial"/>
          <w:szCs w:val="24"/>
        </w:rPr>
        <w:t>Parties</w:t>
      </w:r>
      <w:r w:rsidRPr="005056C8">
        <w:rPr>
          <w:rFonts w:cs="Arial"/>
          <w:szCs w:val="24"/>
        </w:rPr>
        <w:t xml:space="preserve"> in respect of the indemnity schemes.</w:t>
      </w:r>
    </w:p>
    <w:p w14:paraId="3B3694BF" w14:textId="77777777" w:rsidR="00757BE3"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w:t>
      </w:r>
    </w:p>
    <w:p w14:paraId="37F5458B"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members of the same indemnity scheme in England, Wales or Northern Ireland and the Party incurring the Loss is not indemnified for that Loss by its indemnity schemes; or</w:t>
      </w:r>
    </w:p>
    <w:p w14:paraId="5779BD63"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lastRenderedPageBreak/>
        <w:t>All Parties are NHS bodies in Scotland; or</w:t>
      </w:r>
    </w:p>
    <w:p w14:paraId="74635B46"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 xml:space="preserve">The Parties are NHS bodies/Foundation Trusts established in different jurisdictions within the United </w:t>
      </w:r>
      <w:proofErr w:type="gramStart"/>
      <w:r w:rsidRPr="005056C8">
        <w:rPr>
          <w:rFonts w:cs="Arial"/>
          <w:szCs w:val="24"/>
        </w:rPr>
        <w:t>Kingdom;</w:t>
      </w:r>
      <w:proofErr w:type="gramEnd"/>
    </w:p>
    <w:p w14:paraId="22B1843E" w14:textId="77777777" w:rsidR="007C32F0" w:rsidRPr="005056C8" w:rsidRDefault="007C32F0" w:rsidP="005056C8">
      <w:pPr>
        <w:pStyle w:val="BodyTextIndent"/>
        <w:spacing w:line="240" w:lineRule="auto"/>
        <w:ind w:left="1134"/>
        <w:rPr>
          <w:rFonts w:cs="Arial"/>
          <w:szCs w:val="24"/>
        </w:rPr>
      </w:pPr>
      <w:r w:rsidRPr="005056C8">
        <w:rPr>
          <w:rFonts w:cs="Arial"/>
          <w:szCs w:val="24"/>
        </w:rPr>
        <w:t>Then the Parties shall apportion such Loss between themselves according to their respective responsibility for such Loss.</w:t>
      </w:r>
    </w:p>
    <w:p w14:paraId="0F2B0316" w14:textId="77777777" w:rsidR="00757BE3" w:rsidRPr="005056C8" w:rsidRDefault="00757BE3" w:rsidP="005056C8">
      <w:pPr>
        <w:pStyle w:val="ListParagraph"/>
        <w:numPr>
          <w:ilvl w:val="1"/>
          <w:numId w:val="30"/>
        </w:numPr>
        <w:tabs>
          <w:tab w:val="clear" w:pos="792"/>
          <w:tab w:val="left" w:pos="425"/>
        </w:tabs>
        <w:spacing w:before="120" w:after="120" w:line="240" w:lineRule="auto"/>
        <w:ind w:left="1134" w:hanging="774"/>
        <w:contextualSpacing w:val="0"/>
        <w:jc w:val="both"/>
        <w:rPr>
          <w:rFonts w:cs="Arial"/>
          <w:szCs w:val="24"/>
        </w:rPr>
      </w:pPr>
      <w:r w:rsidRPr="005056C8">
        <w:rPr>
          <w:rFonts w:cs="Arial"/>
          <w:szCs w:val="24"/>
        </w:rPr>
        <w:t xml:space="preserve">If one or more </w:t>
      </w:r>
      <w:r w:rsidR="00E52783" w:rsidRPr="005056C8">
        <w:rPr>
          <w:rFonts w:cs="Arial"/>
          <w:szCs w:val="24"/>
        </w:rPr>
        <w:t>Parties</w:t>
      </w:r>
      <w:r w:rsidRPr="005056C8">
        <w:rPr>
          <w:rFonts w:cs="Arial"/>
          <w:szCs w:val="24"/>
        </w:rPr>
        <w:t xml:space="preserve"> are NHS Foundation Trusts and the </w:t>
      </w:r>
      <w:r w:rsidR="00E52783" w:rsidRPr="005056C8">
        <w:rPr>
          <w:rFonts w:cs="Arial"/>
          <w:szCs w:val="24"/>
        </w:rPr>
        <w:t>Party</w:t>
      </w:r>
      <w:r w:rsidRPr="005056C8">
        <w:rPr>
          <w:rFonts w:cs="Arial"/>
          <w:szCs w:val="24"/>
        </w:rPr>
        <w:t xml:space="preserve"> incurring the Loss is not responsible for all or part of the Loss and is not indemnified in respect of the Loss by one of the </w:t>
      </w:r>
      <w:r w:rsidR="00440083" w:rsidRPr="005056C8">
        <w:rPr>
          <w:rFonts w:cs="Arial"/>
          <w:szCs w:val="24"/>
        </w:rPr>
        <w:t>i</w:t>
      </w:r>
      <w:r w:rsidRPr="005056C8">
        <w:rPr>
          <w:rFonts w:cs="Arial"/>
          <w:szCs w:val="24"/>
        </w:rPr>
        <w:t xml:space="preserve">ndemnity </w:t>
      </w:r>
      <w:proofErr w:type="gramStart"/>
      <w:r w:rsidR="00440083" w:rsidRPr="005056C8">
        <w:rPr>
          <w:rFonts w:cs="Arial"/>
          <w:szCs w:val="24"/>
        </w:rPr>
        <w:t>s</w:t>
      </w:r>
      <w:r w:rsidRPr="005056C8">
        <w:rPr>
          <w:rFonts w:cs="Arial"/>
          <w:szCs w:val="24"/>
        </w:rPr>
        <w:t>chemes</w:t>
      </w:r>
      <w:proofErr w:type="gramEnd"/>
      <w:r w:rsidRPr="005056C8">
        <w:rPr>
          <w:rFonts w:cs="Arial"/>
          <w:szCs w:val="24"/>
        </w:rPr>
        <w:t xml:space="preserve"> then the </w:t>
      </w:r>
      <w:r w:rsidR="00E52783" w:rsidRPr="005056C8">
        <w:rPr>
          <w:rFonts w:cs="Arial"/>
          <w:szCs w:val="24"/>
        </w:rPr>
        <w:t>Party</w:t>
      </w:r>
      <w:r w:rsidRPr="005056C8">
        <w:rPr>
          <w:rFonts w:cs="Arial"/>
          <w:szCs w:val="24"/>
        </w:rPr>
        <w:t xml:space="preserve"> incurring the Loss shall be entitled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pursuant to the provisions of this </w:t>
      </w:r>
      <w:r w:rsidR="00AC0C79" w:rsidRPr="005056C8">
        <w:rPr>
          <w:rFonts w:cs="Arial"/>
          <w:szCs w:val="24"/>
        </w:rPr>
        <w:t>A</w:t>
      </w:r>
      <w:r w:rsidRPr="005056C8">
        <w:rPr>
          <w:rFonts w:cs="Arial"/>
          <w:szCs w:val="24"/>
        </w:rPr>
        <w:t>greement.</w:t>
      </w:r>
    </w:p>
    <w:p w14:paraId="00221E31" w14:textId="00471434" w:rsidR="00757BE3" w:rsidRPr="002F1761" w:rsidRDefault="002F1761" w:rsidP="002F1761">
      <w:pPr>
        <w:tabs>
          <w:tab w:val="left" w:pos="1134"/>
        </w:tabs>
        <w:spacing w:before="120" w:after="120" w:line="240" w:lineRule="auto"/>
        <w:ind w:left="1134" w:hanging="708"/>
        <w:jc w:val="both"/>
        <w:rPr>
          <w:rFonts w:cs="Arial"/>
          <w:szCs w:val="24"/>
        </w:rPr>
      </w:pPr>
      <w:r w:rsidRPr="002F1761">
        <w:rPr>
          <w:rFonts w:cs="Arial"/>
          <w:szCs w:val="24"/>
          <w:highlight w:val="yellow"/>
        </w:rPr>
        <w:t>2.13.</w:t>
      </w:r>
      <w:r w:rsidRPr="002F1761">
        <w:rPr>
          <w:rFonts w:cs="Arial"/>
          <w:b/>
          <w:szCs w:val="24"/>
        </w:rPr>
        <w:t xml:space="preserve"> </w:t>
      </w:r>
      <w:r>
        <w:rPr>
          <w:rFonts w:cs="Arial"/>
          <w:b/>
          <w:szCs w:val="24"/>
        </w:rPr>
        <w:t xml:space="preserve"> </w:t>
      </w:r>
      <w:r w:rsidR="00757BE3" w:rsidRPr="002F1761">
        <w:rPr>
          <w:rFonts w:cs="Arial"/>
          <w:b/>
          <w:szCs w:val="24"/>
          <w:highlight w:val="yellow"/>
        </w:rPr>
        <w:t xml:space="preserve">[SINGLE </w:t>
      </w:r>
      <w:r w:rsidR="00C7380F" w:rsidRPr="002F1761">
        <w:rPr>
          <w:rFonts w:cs="Arial"/>
          <w:b/>
          <w:szCs w:val="24"/>
          <w:highlight w:val="yellow"/>
        </w:rPr>
        <w:t>SPONSOR</w:t>
      </w:r>
      <w:r w:rsidR="00757BE3" w:rsidRPr="002F1761">
        <w:rPr>
          <w:rFonts w:cs="Arial"/>
          <w:b/>
          <w:szCs w:val="24"/>
          <w:highlight w:val="yellow"/>
        </w:rPr>
        <w:t>]</w:t>
      </w:r>
      <w:r w:rsidR="00757BE3" w:rsidRPr="002F1761">
        <w:rPr>
          <w:rFonts w:cs="Arial"/>
          <w:szCs w:val="24"/>
          <w:highlight w:val="yellow"/>
        </w:rPr>
        <w:t xml:space="preserve"> Subject to clause </w:t>
      </w:r>
      <w:r w:rsidR="00DE7344" w:rsidRPr="002F1761">
        <w:rPr>
          <w:rFonts w:cs="Arial"/>
          <w:szCs w:val="24"/>
          <w:highlight w:val="yellow"/>
        </w:rPr>
        <w:t>2</w:t>
      </w:r>
      <w:r w:rsidR="00757BE3" w:rsidRPr="002F1761">
        <w:rPr>
          <w:rFonts w:cs="Arial"/>
          <w:szCs w:val="24"/>
          <w:highlight w:val="yellow"/>
        </w:rPr>
        <w:t xml:space="preserve">.1 and </w:t>
      </w:r>
      <w:r w:rsidR="00DE7344" w:rsidRPr="002F1761">
        <w:rPr>
          <w:rFonts w:cs="Arial"/>
          <w:szCs w:val="24"/>
          <w:highlight w:val="yellow"/>
        </w:rPr>
        <w:t>2</w:t>
      </w:r>
      <w:r w:rsidR="00757BE3" w:rsidRPr="002F1761">
        <w:rPr>
          <w:rFonts w:cs="Arial"/>
          <w:szCs w:val="24"/>
          <w:highlight w:val="yellow"/>
        </w:rPr>
        <w:t xml:space="preserve">.7 the liability of the </w:t>
      </w:r>
      <w:r w:rsidR="00112E01" w:rsidRPr="002F1761">
        <w:rPr>
          <w:rFonts w:cs="Arial"/>
          <w:szCs w:val="24"/>
          <w:highlight w:val="yellow"/>
        </w:rPr>
        <w:t>Participating NHS / HSC Organisation</w:t>
      </w:r>
      <w:bookmarkStart w:id="60" w:name="_Hlk4665350"/>
      <w:r w:rsidR="00440083" w:rsidRPr="002F1761">
        <w:rPr>
          <w:rFonts w:cs="Arial"/>
          <w:szCs w:val="24"/>
          <w:highlight w:val="yellow"/>
        </w:rPr>
        <w:t xml:space="preserve"> </w:t>
      </w:r>
      <w:bookmarkEnd w:id="60"/>
      <w:r w:rsidR="00757BE3" w:rsidRPr="002F1761">
        <w:rPr>
          <w:rFonts w:cs="Arial"/>
          <w:szCs w:val="24"/>
          <w:highlight w:val="yellow"/>
        </w:rPr>
        <w:t xml:space="preserve">to the </w:t>
      </w:r>
      <w:r w:rsidR="00C7380F" w:rsidRPr="002F1761">
        <w:rPr>
          <w:rFonts w:cs="Arial"/>
          <w:szCs w:val="24"/>
          <w:highlight w:val="yellow"/>
        </w:rPr>
        <w:t>Sponsor</w:t>
      </w:r>
      <w:r w:rsidR="00757BE3" w:rsidRPr="002F1761">
        <w:rPr>
          <w:rFonts w:cs="Arial"/>
          <w:szCs w:val="24"/>
          <w:highlight w:val="yellow"/>
        </w:rPr>
        <w:t xml:space="preserve"> and the liability of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arising out of or in connection with any breach of this </w:t>
      </w:r>
      <w:r w:rsidR="00AC0C79" w:rsidRPr="002F1761">
        <w:rPr>
          <w:rFonts w:cs="Arial"/>
          <w:szCs w:val="24"/>
          <w:highlight w:val="yellow"/>
        </w:rPr>
        <w:t>A</w:t>
      </w:r>
      <w:r w:rsidR="00757BE3" w:rsidRPr="002F1761">
        <w:rPr>
          <w:rFonts w:cs="Arial"/>
          <w:szCs w:val="24"/>
          <w:highlight w:val="yellow"/>
        </w:rPr>
        <w:t xml:space="preserve">greement or any act or omission of either </w:t>
      </w:r>
      <w:r w:rsidR="00E52783" w:rsidRPr="002F1761">
        <w:rPr>
          <w:rFonts w:cs="Arial"/>
          <w:szCs w:val="24"/>
          <w:highlight w:val="yellow"/>
        </w:rPr>
        <w:t>Party</w:t>
      </w:r>
      <w:r w:rsidR="00757BE3" w:rsidRPr="002F1761">
        <w:rPr>
          <w:rFonts w:cs="Arial"/>
          <w:szCs w:val="24"/>
          <w:highlight w:val="yellow"/>
        </w:rPr>
        <w:t xml:space="preserve"> in connection with the performance of the </w:t>
      </w:r>
      <w:r w:rsidR="00440083" w:rsidRPr="002F1761">
        <w:rPr>
          <w:rFonts w:cs="Arial"/>
          <w:szCs w:val="24"/>
          <w:highlight w:val="yellow"/>
        </w:rPr>
        <w:t>s</w:t>
      </w:r>
      <w:r w:rsidR="00757BE3" w:rsidRPr="002F1761">
        <w:rPr>
          <w:rFonts w:cs="Arial"/>
          <w:szCs w:val="24"/>
          <w:highlight w:val="yellow"/>
        </w:rPr>
        <w:t xml:space="preserve">tudy should be the greater of the amount of fees payable by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under this </w:t>
      </w:r>
      <w:r w:rsidR="00AC0C79" w:rsidRPr="002F1761">
        <w:rPr>
          <w:rFonts w:cs="Arial"/>
          <w:szCs w:val="24"/>
          <w:highlight w:val="yellow"/>
        </w:rPr>
        <w:t>A</w:t>
      </w:r>
      <w:r w:rsidR="00757BE3" w:rsidRPr="002F1761">
        <w:rPr>
          <w:rFonts w:cs="Arial"/>
          <w:szCs w:val="24"/>
          <w:highlight w:val="yellow"/>
        </w:rPr>
        <w:t xml:space="preserve">greement or one hundred thousand (£100,000 GBP) pounds. For the avoidance of doubt, this cap applies also but not exclusively to the indemnities offered under clauses </w:t>
      </w:r>
      <w:r w:rsidR="00DE7344" w:rsidRPr="002F1761">
        <w:rPr>
          <w:rFonts w:cs="Arial"/>
          <w:szCs w:val="24"/>
          <w:highlight w:val="yellow"/>
        </w:rPr>
        <w:t>2</w:t>
      </w:r>
      <w:r w:rsidR="00757BE3" w:rsidRPr="002F1761">
        <w:rPr>
          <w:rFonts w:cs="Arial"/>
          <w:szCs w:val="24"/>
          <w:highlight w:val="yellow"/>
        </w:rPr>
        <w:t xml:space="preserve">.3 and </w:t>
      </w:r>
      <w:r w:rsidR="00DE7344" w:rsidRPr="002F1761">
        <w:rPr>
          <w:rFonts w:cs="Arial"/>
          <w:szCs w:val="24"/>
          <w:highlight w:val="yellow"/>
        </w:rPr>
        <w:t>2</w:t>
      </w:r>
      <w:r w:rsidR="00757BE3" w:rsidRPr="002F1761">
        <w:rPr>
          <w:rFonts w:cs="Arial"/>
          <w:szCs w:val="24"/>
          <w:highlight w:val="yellow"/>
        </w:rPr>
        <w:t>.4.</w:t>
      </w:r>
    </w:p>
    <w:p w14:paraId="5E2ADAD4" w14:textId="77777777" w:rsidR="007C32F0" w:rsidRPr="005056C8" w:rsidRDefault="00757BE3" w:rsidP="002F1761">
      <w:pPr>
        <w:pStyle w:val="ListParagraph"/>
        <w:numPr>
          <w:ilvl w:val="1"/>
          <w:numId w:val="32"/>
        </w:numPr>
        <w:tabs>
          <w:tab w:val="clear" w:pos="792"/>
        </w:tabs>
        <w:spacing w:before="120" w:after="120" w:line="240" w:lineRule="auto"/>
        <w:ind w:left="993" w:hanging="567"/>
        <w:contextualSpacing w:val="0"/>
        <w:jc w:val="both"/>
        <w:rPr>
          <w:rFonts w:cs="Arial"/>
          <w:szCs w:val="24"/>
        </w:rPr>
      </w:pPr>
      <w:r w:rsidRPr="005056C8">
        <w:rPr>
          <w:rFonts w:cs="Arial"/>
          <w:szCs w:val="24"/>
        </w:rPr>
        <w:t xml:space="preserve">Notwithstanding clause </w:t>
      </w:r>
      <w:r w:rsidR="00DE7344" w:rsidRPr="005056C8">
        <w:rPr>
          <w:rFonts w:cs="Arial"/>
          <w:szCs w:val="24"/>
        </w:rPr>
        <w:t>2</w:t>
      </w:r>
      <w:r w:rsidRPr="005056C8">
        <w:rPr>
          <w:rFonts w:cs="Arial"/>
          <w:szCs w:val="24"/>
        </w:rPr>
        <w:t xml:space="preserve">.13, in the case of equipment loaned by or on behalf of the </w:t>
      </w:r>
      <w:r w:rsidR="00C7380F" w:rsidRPr="005056C8">
        <w:rPr>
          <w:rFonts w:cs="Arial"/>
          <w:szCs w:val="24"/>
        </w:rPr>
        <w:t>Sponsor</w:t>
      </w:r>
      <w:r w:rsidRPr="005056C8">
        <w:rPr>
          <w:rFonts w:cs="Arial"/>
          <w:szCs w:val="24"/>
        </w:rPr>
        <w:t xml:space="preserve"> to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for the purposes of the </w:t>
      </w:r>
      <w:r w:rsidR="00440083" w:rsidRPr="005056C8">
        <w:rPr>
          <w:rFonts w:cs="Arial"/>
          <w:szCs w:val="24"/>
        </w:rPr>
        <w:t>s</w:t>
      </w:r>
      <w:r w:rsidRPr="005056C8">
        <w:rPr>
          <w:rFonts w:cs="Arial"/>
          <w:szCs w:val="24"/>
        </w:rPr>
        <w:t xml:space="preserve">tudy, the </w:t>
      </w:r>
      <w:r w:rsidR="00112E01" w:rsidRPr="005056C8">
        <w:rPr>
          <w:rFonts w:cs="Arial"/>
          <w:szCs w:val="24"/>
        </w:rPr>
        <w:t>Participating NHS / HSC Organisation</w:t>
      </w:r>
      <w:r w:rsidRPr="005056C8">
        <w:rPr>
          <w:rFonts w:cs="Arial"/>
          <w:szCs w:val="24"/>
        </w:rPr>
        <w:t>’s liability for damage to or loss of that equipment arising from its negligence shall exclude fair wear and tear and shall not exceed the replacement value of the equipment.</w:t>
      </w:r>
    </w:p>
    <w:p w14:paraId="2D19D367" w14:textId="6B0E579B" w:rsidR="00757BE3" w:rsidRPr="005056C8" w:rsidRDefault="00757BE3" w:rsidP="002F1761">
      <w:pPr>
        <w:pStyle w:val="ListParagraph"/>
        <w:numPr>
          <w:ilvl w:val="1"/>
          <w:numId w:val="32"/>
        </w:numPr>
        <w:tabs>
          <w:tab w:val="clear" w:pos="792"/>
        </w:tabs>
        <w:spacing w:before="120" w:after="120" w:line="240" w:lineRule="auto"/>
        <w:ind w:left="993" w:hanging="633"/>
        <w:contextualSpacing w:val="0"/>
        <w:jc w:val="both"/>
        <w:rPr>
          <w:rFonts w:cs="Arial"/>
          <w:szCs w:val="24"/>
        </w:rPr>
      </w:pPr>
      <w:r w:rsidRPr="005056C8">
        <w:rPr>
          <w:rFonts w:cs="Arial"/>
          <w:b/>
          <w:color w:val="000000" w:themeColor="text1"/>
          <w:szCs w:val="24"/>
          <w:highlight w:val="yellow"/>
        </w:rPr>
        <w:t xml:space="preserve">[OPTION FOR NON-NHS </w:t>
      </w:r>
      <w:r w:rsidR="00C7380F" w:rsidRPr="005056C8">
        <w:rPr>
          <w:rFonts w:cs="Arial"/>
          <w:b/>
          <w:color w:val="000000" w:themeColor="text1"/>
          <w:szCs w:val="24"/>
          <w:highlight w:val="yellow"/>
        </w:rPr>
        <w:t>SPONSOR</w:t>
      </w:r>
      <w:r w:rsidRPr="005056C8">
        <w:rPr>
          <w:rFonts w:cs="Arial"/>
          <w:b/>
          <w:color w:val="000000" w:themeColor="text1"/>
          <w:szCs w:val="24"/>
          <w:highlight w:val="yellow"/>
        </w:rPr>
        <w:t>S ONLY]</w:t>
      </w:r>
      <w:r w:rsidRPr="005056C8">
        <w:rPr>
          <w:rFonts w:cs="Arial"/>
          <w:color w:val="000000" w:themeColor="text1"/>
          <w:szCs w:val="24"/>
          <w:highlight w:val="yellow"/>
        </w:rPr>
        <w:t xml:space="preserve"> The </w:t>
      </w:r>
      <w:r w:rsidR="00C7380F" w:rsidRPr="005056C8">
        <w:rPr>
          <w:rFonts w:cs="Arial"/>
          <w:color w:val="000000" w:themeColor="text1"/>
          <w:szCs w:val="24"/>
          <w:highlight w:val="yellow"/>
        </w:rPr>
        <w:t>Sponsor</w:t>
      </w:r>
      <w:r w:rsidRPr="005056C8">
        <w:rPr>
          <w:rFonts w:cs="Arial"/>
          <w:color w:val="000000" w:themeColor="text1"/>
          <w:szCs w:val="24"/>
          <w:highlight w:val="yellow"/>
        </w:rPr>
        <w:t xml:space="preserve"> agrees that in respect of any personal injury or death of any </w:t>
      </w:r>
      <w:r w:rsidR="00440083" w:rsidRPr="005056C8">
        <w:rPr>
          <w:rFonts w:cs="Arial"/>
          <w:color w:val="000000" w:themeColor="text1"/>
          <w:szCs w:val="24"/>
          <w:highlight w:val="yellow"/>
        </w:rPr>
        <w:t>p</w:t>
      </w:r>
      <w:r w:rsidRPr="005056C8">
        <w:rPr>
          <w:rFonts w:cs="Arial"/>
          <w:color w:val="000000" w:themeColor="text1"/>
          <w:szCs w:val="24"/>
          <w:highlight w:val="yellow"/>
        </w:rPr>
        <w:t xml:space="preserve">articipant </w:t>
      </w:r>
      <w:proofErr w:type="gramStart"/>
      <w:r w:rsidRPr="005056C8">
        <w:rPr>
          <w:rFonts w:cs="Arial"/>
          <w:color w:val="000000" w:themeColor="text1"/>
          <w:szCs w:val="24"/>
          <w:highlight w:val="yellow"/>
        </w:rPr>
        <w:t>as a result of</w:t>
      </w:r>
      <w:proofErr w:type="gramEnd"/>
      <w:r w:rsidRPr="005056C8">
        <w:rPr>
          <w:rFonts w:cs="Arial"/>
          <w:color w:val="000000" w:themeColor="text1"/>
          <w:szCs w:val="24"/>
          <w:highlight w:val="yellow"/>
        </w:rPr>
        <w:t xml:space="preserve"> participation in the </w:t>
      </w:r>
      <w:r w:rsidR="00440083" w:rsidRPr="005056C8">
        <w:rPr>
          <w:rFonts w:cs="Arial"/>
          <w:color w:val="000000" w:themeColor="text1"/>
          <w:szCs w:val="24"/>
          <w:highlight w:val="yellow"/>
        </w:rPr>
        <w:t>s</w:t>
      </w:r>
      <w:r w:rsidRPr="005056C8">
        <w:rPr>
          <w:rFonts w:cs="Arial"/>
          <w:color w:val="000000" w:themeColor="text1"/>
          <w:szCs w:val="24"/>
          <w:highlight w:val="yellow"/>
        </w:rPr>
        <w:t>tudy, it/they will provide no-fault compensation and will be insured to pay out on any such claims.</w:t>
      </w:r>
    </w:p>
    <w:p w14:paraId="52CFEED5" w14:textId="77777777" w:rsidR="00757BE3" w:rsidRPr="005056C8" w:rsidRDefault="00757BE3" w:rsidP="005056C8">
      <w:pPr>
        <w:spacing w:line="240" w:lineRule="auto"/>
        <w:rPr>
          <w:rFonts w:eastAsiaTheme="majorEastAsia" w:cs="Arial"/>
          <w:b/>
          <w:bCs/>
          <w:color w:val="5D255E"/>
          <w:spacing w:val="5"/>
          <w:kern w:val="28"/>
          <w:szCs w:val="24"/>
        </w:rPr>
      </w:pPr>
    </w:p>
    <w:p w14:paraId="0E0A481C" w14:textId="77777777" w:rsidR="00757BE3" w:rsidRPr="005056C8" w:rsidRDefault="00757BE3" w:rsidP="005056C8">
      <w:pPr>
        <w:pStyle w:val="BodyTextIndent"/>
        <w:keepNext/>
        <w:numPr>
          <w:ilvl w:val="0"/>
          <w:numId w:val="18"/>
        </w:numPr>
        <w:tabs>
          <w:tab w:val="left" w:pos="425"/>
        </w:tabs>
        <w:spacing w:before="120" w:after="0" w:line="240" w:lineRule="auto"/>
        <w:rPr>
          <w:rFonts w:cs="Arial"/>
          <w:b/>
          <w:szCs w:val="24"/>
        </w:rPr>
      </w:pPr>
      <w:r w:rsidRPr="005056C8">
        <w:rPr>
          <w:rFonts w:cs="Arial"/>
          <w:b/>
          <w:szCs w:val="24"/>
        </w:rPr>
        <w:t xml:space="preserve">PUBLICITY </w:t>
      </w:r>
    </w:p>
    <w:p w14:paraId="3B7D0EC6" w14:textId="7204B5F7"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highlight w:val="yellow"/>
        </w:rPr>
        <w:t xml:space="preserve">Neither </w:t>
      </w:r>
      <w:r w:rsidR="00E52783" w:rsidRPr="005056C8">
        <w:rPr>
          <w:rFonts w:cs="Arial"/>
          <w:szCs w:val="24"/>
          <w:highlight w:val="yellow"/>
        </w:rPr>
        <w:t>Party</w:t>
      </w:r>
      <w:r w:rsidRPr="005056C8">
        <w:rPr>
          <w:rFonts w:cs="Arial"/>
          <w:szCs w:val="24"/>
        </w:rPr>
        <w:t xml:space="preserve"> shall use the name, logo or registered image of the other </w:t>
      </w:r>
      <w:r w:rsidR="00E52783" w:rsidRPr="005056C8">
        <w:rPr>
          <w:rFonts w:cs="Arial"/>
          <w:szCs w:val="24"/>
          <w:highlight w:val="yellow"/>
        </w:rPr>
        <w:t>Party</w:t>
      </w:r>
      <w:r w:rsidRPr="005056C8">
        <w:rPr>
          <w:rFonts w:cs="Arial"/>
          <w:szCs w:val="24"/>
        </w:rPr>
        <w:t xml:space="preserve"> or the employees of such other </w:t>
      </w:r>
      <w:r w:rsidR="00E52783" w:rsidRPr="005056C8">
        <w:rPr>
          <w:rFonts w:cs="Arial"/>
          <w:szCs w:val="24"/>
        </w:rPr>
        <w:t>Party</w:t>
      </w:r>
      <w:r w:rsidRPr="005056C8">
        <w:rPr>
          <w:rFonts w:cs="Arial"/>
          <w:szCs w:val="24"/>
        </w:rPr>
        <w:t xml:space="preserve"> in any publicity, advertising or press release without the prior written approval of an authorised representative of that </w:t>
      </w:r>
      <w:r w:rsidR="00E52783" w:rsidRPr="005056C8">
        <w:rPr>
          <w:rFonts w:cs="Arial"/>
          <w:szCs w:val="24"/>
        </w:rPr>
        <w:t>Party</w:t>
      </w:r>
      <w:r w:rsidRPr="005056C8">
        <w:rPr>
          <w:rFonts w:cs="Arial"/>
          <w:szCs w:val="24"/>
        </w:rPr>
        <w:t>.</w:t>
      </w:r>
    </w:p>
    <w:p w14:paraId="47AC8909" w14:textId="149BECBD"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rPr>
        <w:t xml:space="preserve">The content and timing of any publicity, advertising or press release shall be agreed by </w:t>
      </w:r>
      <w:r w:rsidRPr="005056C8">
        <w:rPr>
          <w:rFonts w:cs="Arial"/>
          <w:szCs w:val="24"/>
          <w:highlight w:val="yellow"/>
        </w:rPr>
        <w:t>both</w:t>
      </w:r>
      <w:r w:rsidRPr="005056C8">
        <w:rPr>
          <w:rFonts w:cs="Arial"/>
          <w:szCs w:val="24"/>
        </w:rPr>
        <w:t xml:space="preserve"> </w:t>
      </w:r>
      <w:r w:rsidR="00E52783" w:rsidRPr="005056C8">
        <w:rPr>
          <w:rFonts w:cs="Arial"/>
          <w:szCs w:val="24"/>
        </w:rPr>
        <w:t>Parties</w:t>
      </w:r>
      <w:r w:rsidRPr="005056C8">
        <w:rPr>
          <w:rFonts w:cs="Arial"/>
          <w:szCs w:val="24"/>
        </w:rPr>
        <w:t>, such agreement not to be unreasonably withheld.</w:t>
      </w:r>
    </w:p>
    <w:p w14:paraId="41120692" w14:textId="77777777" w:rsidR="00757BE3" w:rsidRPr="005056C8" w:rsidRDefault="00757BE3" w:rsidP="005056C8">
      <w:pPr>
        <w:pStyle w:val="BodyTextIndent"/>
        <w:tabs>
          <w:tab w:val="left" w:pos="425"/>
        </w:tabs>
        <w:spacing w:line="240" w:lineRule="auto"/>
        <w:ind w:left="993" w:hanging="633"/>
        <w:rPr>
          <w:rFonts w:cs="Arial"/>
          <w:szCs w:val="24"/>
        </w:rPr>
      </w:pPr>
    </w:p>
    <w:p w14:paraId="6B92E2E2" w14:textId="77777777" w:rsidR="00757BE3" w:rsidRPr="005056C8" w:rsidRDefault="00757BE3" w:rsidP="005056C8">
      <w:pPr>
        <w:pStyle w:val="BodyTextIndent"/>
        <w:keepNext/>
        <w:numPr>
          <w:ilvl w:val="0"/>
          <w:numId w:val="18"/>
        </w:numPr>
        <w:tabs>
          <w:tab w:val="left" w:pos="425"/>
        </w:tabs>
        <w:spacing w:before="120" w:after="0" w:line="240" w:lineRule="auto"/>
        <w:ind w:left="357" w:hanging="357"/>
        <w:rPr>
          <w:rFonts w:cs="Arial"/>
          <w:b/>
          <w:szCs w:val="24"/>
        </w:rPr>
      </w:pPr>
      <w:r w:rsidRPr="005056C8">
        <w:rPr>
          <w:rFonts w:cs="Arial"/>
          <w:b/>
          <w:szCs w:val="24"/>
        </w:rPr>
        <w:t xml:space="preserve">PUBLICATION </w:t>
      </w:r>
    </w:p>
    <w:p w14:paraId="7D16DBC1" w14:textId="77777777" w:rsidR="00757BE3" w:rsidRPr="005056C8" w:rsidRDefault="00757BE3" w:rsidP="005056C8">
      <w:pPr>
        <w:pStyle w:val="ListParagraph"/>
        <w:widowControl w:val="0"/>
        <w:numPr>
          <w:ilvl w:val="1"/>
          <w:numId w:val="18"/>
        </w:numPr>
        <w:tabs>
          <w:tab w:val="clear" w:pos="851"/>
          <w:tab w:val="left" w:pos="1134"/>
        </w:tabs>
        <w:spacing w:before="200" w:after="60" w:line="240" w:lineRule="auto"/>
        <w:ind w:left="993" w:hanging="633"/>
        <w:jc w:val="both"/>
        <w:outlineLvl w:val="1"/>
        <w:rPr>
          <w:rFonts w:cs="Arial"/>
          <w:szCs w:val="24"/>
        </w:rPr>
      </w:pPr>
      <w:r w:rsidRPr="005056C8">
        <w:rPr>
          <w:rFonts w:cs="Arial"/>
          <w:szCs w:val="24"/>
        </w:rPr>
        <w:t xml:space="preserve">In accordance with all relevant laws, </w:t>
      </w:r>
      <w:proofErr w:type="gramStart"/>
      <w:r w:rsidRPr="005056C8">
        <w:rPr>
          <w:rFonts w:cs="Arial"/>
          <w:szCs w:val="24"/>
        </w:rPr>
        <w:t>regulations</w:t>
      </w:r>
      <w:proofErr w:type="gramEnd"/>
      <w:r w:rsidRPr="005056C8">
        <w:rPr>
          <w:rFonts w:cs="Arial"/>
          <w:szCs w:val="24"/>
        </w:rPr>
        <w:t xml:space="preserve"> and codes of practice, it is agreed that the </w:t>
      </w:r>
      <w:r w:rsidR="00C7380F" w:rsidRPr="005056C8">
        <w:rPr>
          <w:rFonts w:cs="Arial"/>
          <w:szCs w:val="24"/>
        </w:rPr>
        <w:t>Sponsor</w:t>
      </w:r>
      <w:r w:rsidRPr="005056C8">
        <w:rPr>
          <w:rFonts w:cs="Arial"/>
          <w:szCs w:val="24"/>
        </w:rPr>
        <w:t xml:space="preserve"> has an obligation to and</w:t>
      </w:r>
      <w:r w:rsidRPr="005056C8" w:rsidDel="00A4545D">
        <w:rPr>
          <w:rFonts w:cs="Arial"/>
          <w:szCs w:val="24"/>
        </w:rPr>
        <w:t xml:space="preserve"> </w:t>
      </w:r>
      <w:r w:rsidRPr="005056C8">
        <w:rPr>
          <w:rFonts w:cs="Arial"/>
          <w:szCs w:val="24"/>
        </w:rPr>
        <w:t xml:space="preserve">shall publish the </w:t>
      </w:r>
      <w:r w:rsidR="00440083" w:rsidRPr="005056C8">
        <w:rPr>
          <w:rFonts w:cs="Arial"/>
          <w:szCs w:val="24"/>
        </w:rPr>
        <w:t>r</w:t>
      </w:r>
      <w:r w:rsidRPr="005056C8">
        <w:rPr>
          <w:rFonts w:cs="Arial"/>
          <w:szCs w:val="24"/>
        </w:rPr>
        <w:t xml:space="preserve">esults of the full </w:t>
      </w:r>
      <w:r w:rsidR="00440083" w:rsidRPr="005056C8">
        <w:rPr>
          <w:rFonts w:cs="Arial"/>
          <w:szCs w:val="24"/>
        </w:rPr>
        <w:t>s</w:t>
      </w:r>
      <w:r w:rsidRPr="005056C8">
        <w:rPr>
          <w:rFonts w:cs="Arial"/>
          <w:szCs w:val="24"/>
        </w:rPr>
        <w:t xml:space="preserve">tudy and that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shall not publish any </w:t>
      </w:r>
      <w:r w:rsidR="00440083" w:rsidRPr="005056C8">
        <w:rPr>
          <w:rFonts w:cs="Arial"/>
          <w:szCs w:val="24"/>
        </w:rPr>
        <w:t>s</w:t>
      </w:r>
      <w:r w:rsidRPr="005056C8">
        <w:rPr>
          <w:rFonts w:cs="Arial"/>
          <w:szCs w:val="24"/>
        </w:rPr>
        <w:t xml:space="preserve">tudy </w:t>
      </w:r>
      <w:r w:rsidR="00440083" w:rsidRPr="005056C8">
        <w:rPr>
          <w:rFonts w:cs="Arial"/>
          <w:szCs w:val="24"/>
        </w:rPr>
        <w:t>d</w:t>
      </w:r>
      <w:r w:rsidRPr="005056C8">
        <w:rPr>
          <w:rFonts w:cs="Arial"/>
          <w:szCs w:val="24"/>
        </w:rPr>
        <w:t xml:space="preserve">ata, </w:t>
      </w:r>
      <w:r w:rsidRPr="005056C8">
        <w:rPr>
          <w:rFonts w:cs="Arial"/>
          <w:szCs w:val="24"/>
        </w:rPr>
        <w:lastRenderedPageBreak/>
        <w:t xml:space="preserve">including through presentation or submission of an abstract, without the prior permission in writing from the </w:t>
      </w:r>
      <w:r w:rsidR="00C7380F" w:rsidRPr="005056C8">
        <w:rPr>
          <w:rFonts w:cs="Arial"/>
          <w:szCs w:val="24"/>
        </w:rPr>
        <w:t>Sponsor</w:t>
      </w:r>
      <w:r w:rsidRPr="005056C8" w:rsidDel="00A4545D">
        <w:rPr>
          <w:rFonts w:cs="Arial"/>
          <w:szCs w:val="24"/>
        </w:rPr>
        <w:t xml:space="preserve"> </w:t>
      </w:r>
      <w:r w:rsidRPr="005056C8">
        <w:rPr>
          <w:rFonts w:cs="Arial"/>
          <w:szCs w:val="24"/>
        </w:rPr>
        <w:t>(which shall not be unreasonably withheld or delayed).</w:t>
      </w:r>
    </w:p>
    <w:p w14:paraId="70F96B6E" w14:textId="77777777" w:rsidR="00757BE3" w:rsidRPr="005056C8" w:rsidRDefault="00757BE3" w:rsidP="005056C8">
      <w:pPr>
        <w:pStyle w:val="ListParagraph"/>
        <w:widowControl w:val="0"/>
        <w:tabs>
          <w:tab w:val="left" w:pos="1134"/>
        </w:tabs>
        <w:spacing w:before="200" w:after="60" w:line="240" w:lineRule="auto"/>
        <w:ind w:left="993"/>
        <w:jc w:val="both"/>
        <w:outlineLvl w:val="1"/>
        <w:rPr>
          <w:rFonts w:cs="Arial"/>
          <w:szCs w:val="24"/>
        </w:rPr>
      </w:pPr>
    </w:p>
    <w:p w14:paraId="2B9B3F97"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lang w:eastAsia="en-GB"/>
        </w:rPr>
        <w:t>FREEDOM OF INFORMATION</w:t>
      </w:r>
    </w:p>
    <w:p w14:paraId="7DE35B9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Parties to this </w:t>
      </w:r>
      <w:r w:rsidR="00AC0C79" w:rsidRPr="005056C8">
        <w:rPr>
          <w:rFonts w:ascii="Arial" w:hAnsi="Arial" w:cs="Arial"/>
          <w:szCs w:val="24"/>
        </w:rPr>
        <w:t>A</w:t>
      </w:r>
      <w:r w:rsidRPr="005056C8">
        <w:rPr>
          <w:rFonts w:ascii="Arial" w:hAnsi="Arial" w:cs="Arial"/>
          <w:szCs w:val="24"/>
        </w:rPr>
        <w:t xml:space="preserve">greement which are subject to the Environmental Information Regulations 2004 (EIR) and the Freedom of Information Act 2000 (FOIA) or the Freedom of Information (Scotland) Act 2002 (FOI(S)A) and which receive a request under EIR, FOIA or FOI(S)A to disclose any information that belongs to another </w:t>
      </w:r>
      <w:r w:rsidR="00E52783" w:rsidRPr="005056C8">
        <w:rPr>
          <w:rFonts w:ascii="Arial" w:hAnsi="Arial" w:cs="Arial"/>
          <w:szCs w:val="24"/>
        </w:rPr>
        <w:t>Party</w:t>
      </w:r>
      <w:r w:rsidRPr="005056C8">
        <w:rPr>
          <w:rFonts w:ascii="Arial" w:hAnsi="Arial" w:cs="Arial"/>
          <w:szCs w:val="24"/>
        </w:rPr>
        <w:t xml:space="preserve"> shall notify and consult that </w:t>
      </w:r>
      <w:r w:rsidR="00E52783" w:rsidRPr="005056C8">
        <w:rPr>
          <w:rFonts w:ascii="Arial" w:hAnsi="Arial" w:cs="Arial"/>
          <w:szCs w:val="24"/>
        </w:rPr>
        <w:t>Party</w:t>
      </w:r>
      <w:r w:rsidRPr="005056C8">
        <w:rPr>
          <w:rFonts w:ascii="Arial" w:hAnsi="Arial" w:cs="Arial"/>
          <w:szCs w:val="24"/>
        </w:rPr>
        <w:t>, as soon as reasonably practicable, and in any event, not later than seven (7) working days after receiving the request.</w:t>
      </w:r>
    </w:p>
    <w:p w14:paraId="163DCAF6"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and agree that the decision on whether any exemption applies to a request for disclosure of recorded information under EIR, FOIA or FOI(S)A is a decision solely for the </w:t>
      </w:r>
      <w:r w:rsidR="00E52783" w:rsidRPr="005056C8">
        <w:rPr>
          <w:rFonts w:ascii="Arial" w:hAnsi="Arial" w:cs="Arial"/>
          <w:szCs w:val="24"/>
        </w:rPr>
        <w:t>Party</w:t>
      </w:r>
      <w:r w:rsidRPr="005056C8">
        <w:rPr>
          <w:rFonts w:ascii="Arial" w:hAnsi="Arial" w:cs="Arial"/>
          <w:szCs w:val="24"/>
        </w:rPr>
        <w:t xml:space="preserve"> responding to the request.</w:t>
      </w:r>
    </w:p>
    <w:p w14:paraId="5B9FF2D7" w14:textId="77777777" w:rsidR="00757BE3" w:rsidRPr="005056C8" w:rsidRDefault="00757BE3" w:rsidP="005056C8">
      <w:pPr>
        <w:pStyle w:val="BodyTextIndent2"/>
        <w:numPr>
          <w:ilvl w:val="1"/>
          <w:numId w:val="18"/>
        </w:numPr>
        <w:tabs>
          <w:tab w:val="left" w:pos="425"/>
        </w:tabs>
        <w:ind w:left="850" w:hanging="493"/>
        <w:rPr>
          <w:rFonts w:ascii="Arial" w:hAnsi="Arial" w:cs="Arial"/>
          <w:b/>
          <w:szCs w:val="24"/>
          <w:lang w:eastAsia="en-GB"/>
        </w:rPr>
      </w:pPr>
      <w:r w:rsidRPr="005056C8">
        <w:rPr>
          <w:rFonts w:ascii="Arial" w:hAnsi="Arial" w:cs="Arial"/>
          <w:szCs w:val="24"/>
        </w:rPr>
        <w:t xml:space="preserve">Where the </w:t>
      </w:r>
      <w:r w:rsidR="00E52783" w:rsidRPr="005056C8">
        <w:rPr>
          <w:rFonts w:ascii="Arial" w:hAnsi="Arial" w:cs="Arial"/>
          <w:szCs w:val="24"/>
        </w:rPr>
        <w:t>Party</w:t>
      </w:r>
      <w:r w:rsidRPr="005056C8">
        <w:rPr>
          <w:rFonts w:ascii="Arial" w:hAnsi="Arial" w:cs="Arial"/>
          <w:szCs w:val="24"/>
        </w:rPr>
        <w:t xml:space="preserve"> responding to an EIR, FOIA or FOI(S)A request determines that it will disclose information it will notify the other </w:t>
      </w:r>
      <w:r w:rsidR="00E52783" w:rsidRPr="005056C8">
        <w:rPr>
          <w:rFonts w:ascii="Arial" w:hAnsi="Arial" w:cs="Arial"/>
          <w:szCs w:val="24"/>
        </w:rPr>
        <w:t>Party</w:t>
      </w:r>
      <w:r w:rsidRPr="005056C8">
        <w:rPr>
          <w:rFonts w:ascii="Arial" w:hAnsi="Arial" w:cs="Arial"/>
          <w:szCs w:val="24"/>
        </w:rPr>
        <w:t xml:space="preserve"> in writing, giving at least four (4) working days’ notice of its intended disclosure.</w:t>
      </w:r>
    </w:p>
    <w:p w14:paraId="22341A25"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rPr>
        <w:t>CONFIDENTIALITY</w:t>
      </w:r>
    </w:p>
    <w:p w14:paraId="43DBB07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Subject to clause </w:t>
      </w:r>
      <w:r w:rsidR="00D90B75" w:rsidRPr="005056C8">
        <w:rPr>
          <w:rFonts w:ascii="Arial" w:hAnsi="Arial" w:cs="Arial"/>
          <w:szCs w:val="24"/>
        </w:rPr>
        <w:t>5</w:t>
      </w:r>
      <w:r w:rsidRPr="005056C8">
        <w:rPr>
          <w:rFonts w:ascii="Arial" w:hAnsi="Arial" w:cs="Arial"/>
          <w:szCs w:val="24"/>
        </w:rPr>
        <w:t xml:space="preserve"> </w:t>
      </w:r>
      <w:r w:rsidR="00D90B75" w:rsidRPr="005056C8">
        <w:rPr>
          <w:rFonts w:ascii="Arial" w:hAnsi="Arial" w:cs="Arial"/>
          <w:szCs w:val="24"/>
        </w:rPr>
        <w:t>above</w:t>
      </w:r>
      <w:r w:rsidRPr="005056C8">
        <w:rPr>
          <w:rFonts w:ascii="Arial" w:hAnsi="Arial" w:cs="Arial"/>
          <w:szCs w:val="24"/>
        </w:rPr>
        <w:t xml:space="preserve">, the </w:t>
      </w:r>
      <w:r w:rsidR="00112E01" w:rsidRPr="005056C8">
        <w:rPr>
          <w:rFonts w:ascii="Arial" w:hAnsi="Arial" w:cs="Arial"/>
          <w:szCs w:val="24"/>
        </w:rPr>
        <w:t>Participating NHS / HSC Organisation</w:t>
      </w:r>
      <w:r w:rsidR="00D90B75" w:rsidRPr="005056C8">
        <w:rPr>
          <w:rFonts w:ascii="Arial" w:hAnsi="Arial" w:cs="Arial"/>
          <w:szCs w:val="24"/>
        </w:rPr>
        <w:t xml:space="preserve"> </w:t>
      </w:r>
      <w:r w:rsidRPr="005056C8">
        <w:rPr>
          <w:rFonts w:ascii="Arial" w:hAnsi="Arial" w:cs="Arial"/>
          <w:szCs w:val="24"/>
        </w:rPr>
        <w:t xml:space="preserve">agrees to treat the </w:t>
      </w:r>
      <w:r w:rsidR="00D90B75" w:rsidRPr="005056C8">
        <w:rPr>
          <w:rFonts w:ascii="Arial" w:hAnsi="Arial" w:cs="Arial"/>
          <w:szCs w:val="24"/>
        </w:rPr>
        <w:t>r</w:t>
      </w:r>
      <w:r w:rsidRPr="005056C8">
        <w:rPr>
          <w:rFonts w:ascii="Arial" w:hAnsi="Arial" w:cs="Arial"/>
          <w:szCs w:val="24"/>
        </w:rPr>
        <w:t xml:space="preserve">esults, excluding any </w:t>
      </w:r>
      <w:r w:rsidR="00D90B75" w:rsidRPr="005056C8">
        <w:rPr>
          <w:rFonts w:ascii="Arial" w:hAnsi="Arial" w:cs="Arial"/>
          <w:szCs w:val="24"/>
        </w:rPr>
        <w:t>c</w:t>
      </w:r>
      <w:r w:rsidRPr="005056C8">
        <w:rPr>
          <w:rFonts w:ascii="Arial" w:hAnsi="Arial" w:cs="Arial"/>
          <w:szCs w:val="24"/>
        </w:rPr>
        <w:t xml:space="preserve">linical </w:t>
      </w:r>
      <w:r w:rsidR="00D90B75" w:rsidRPr="005056C8">
        <w:rPr>
          <w:rFonts w:ascii="Arial" w:hAnsi="Arial" w:cs="Arial"/>
          <w:szCs w:val="24"/>
        </w:rPr>
        <w:t>d</w:t>
      </w:r>
      <w:r w:rsidRPr="005056C8">
        <w:rPr>
          <w:rFonts w:ascii="Arial" w:hAnsi="Arial" w:cs="Arial"/>
          <w:szCs w:val="24"/>
        </w:rPr>
        <w:t xml:space="preserve">ata of the </w:t>
      </w:r>
      <w:r w:rsidR="00D90B75" w:rsidRPr="005056C8">
        <w:rPr>
          <w:rFonts w:ascii="Arial" w:hAnsi="Arial" w:cs="Arial"/>
          <w:szCs w:val="24"/>
        </w:rPr>
        <w:t>s</w:t>
      </w:r>
      <w:r w:rsidRPr="005056C8">
        <w:rPr>
          <w:rFonts w:ascii="Arial" w:hAnsi="Arial" w:cs="Arial"/>
          <w:szCs w:val="24"/>
        </w:rPr>
        <w:t xml:space="preserve">tudy,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of the </w:t>
      </w:r>
      <w:r w:rsidR="00C7380F" w:rsidRPr="005056C8">
        <w:rPr>
          <w:rFonts w:ascii="Arial" w:hAnsi="Arial" w:cs="Arial"/>
          <w:szCs w:val="24"/>
        </w:rPr>
        <w:t>Sponsor</w:t>
      </w:r>
      <w:r w:rsidRPr="005056C8">
        <w:rPr>
          <w:rFonts w:ascii="Arial" w:hAnsi="Arial" w:cs="Arial"/>
          <w:szCs w:val="24"/>
        </w:rPr>
        <w:t xml:space="preserve"> and the </w:t>
      </w:r>
      <w:r w:rsidR="00C7380F" w:rsidRPr="005056C8">
        <w:rPr>
          <w:rFonts w:ascii="Arial" w:hAnsi="Arial" w:cs="Arial"/>
          <w:szCs w:val="24"/>
        </w:rPr>
        <w:t>Sponsor</w:t>
      </w:r>
      <w:r w:rsidRPr="005056C8">
        <w:rPr>
          <w:rFonts w:ascii="Arial" w:hAnsi="Arial" w:cs="Arial"/>
          <w:szCs w:val="24"/>
        </w:rPr>
        <w:t xml:space="preserve"> agrees to treat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 confidential patient information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nformation.</w:t>
      </w:r>
    </w:p>
    <w:p w14:paraId="5E0DB9D1"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D90B75" w:rsidRPr="005056C8">
        <w:rPr>
          <w:rFonts w:ascii="Arial" w:hAnsi="Arial" w:cs="Arial"/>
          <w:szCs w:val="24"/>
        </w:rPr>
        <w:t>r</w:t>
      </w:r>
      <w:r w:rsidRPr="005056C8">
        <w:rPr>
          <w:rFonts w:ascii="Arial" w:hAnsi="Arial" w:cs="Arial"/>
          <w:szCs w:val="24"/>
        </w:rPr>
        <w:t xml:space="preserve">eceiving </w:t>
      </w:r>
      <w:r w:rsidR="00E52783" w:rsidRPr="005056C8">
        <w:rPr>
          <w:rFonts w:ascii="Arial" w:hAnsi="Arial" w:cs="Arial"/>
          <w:szCs w:val="24"/>
        </w:rPr>
        <w:t>Party</w:t>
      </w:r>
      <w:r w:rsidRPr="005056C8">
        <w:rPr>
          <w:rFonts w:ascii="Arial" w:hAnsi="Arial" w:cs="Arial"/>
          <w:szCs w:val="24"/>
        </w:rPr>
        <w:t xml:space="preserve"> agrees: </w:t>
      </w:r>
    </w:p>
    <w:p w14:paraId="4F9E790A"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take all reasonable steps to protect the confidentiality of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and to prevent it from being disclosed otherwise than in accordance with this </w:t>
      </w:r>
      <w:r w:rsidR="00AC0C79" w:rsidRPr="005056C8">
        <w:rPr>
          <w:rFonts w:ascii="Arial" w:hAnsi="Arial" w:cs="Arial"/>
          <w:szCs w:val="24"/>
        </w:rPr>
        <w:t>A</w:t>
      </w:r>
      <w:r w:rsidRPr="005056C8">
        <w:rPr>
          <w:rFonts w:ascii="Arial" w:hAnsi="Arial" w:cs="Arial"/>
          <w:szCs w:val="24"/>
        </w:rPr>
        <w:t>greement</w:t>
      </w:r>
    </w:p>
    <w:p w14:paraId="0D9666FA" w14:textId="7CC883D8"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ensure that any of its employees, students, researchers, </w:t>
      </w:r>
      <w:proofErr w:type="gramStart"/>
      <w:r w:rsidRPr="005056C8">
        <w:rPr>
          <w:rFonts w:ascii="Arial" w:hAnsi="Arial" w:cs="Arial"/>
          <w:szCs w:val="24"/>
        </w:rPr>
        <w:t>consultants</w:t>
      </w:r>
      <w:proofErr w:type="gramEnd"/>
      <w:r w:rsidRPr="005056C8">
        <w:rPr>
          <w:rFonts w:ascii="Arial" w:hAnsi="Arial" w:cs="Arial"/>
          <w:szCs w:val="24"/>
        </w:rPr>
        <w:t xml:space="preserve"> or sub-contractors who participate in the operation of the Study are made aware of, and abide by, the requirement of this clause </w:t>
      </w:r>
      <w:r w:rsidR="00A13A8C">
        <w:rPr>
          <w:rFonts w:ascii="Arial" w:hAnsi="Arial" w:cs="Arial"/>
          <w:szCs w:val="24"/>
        </w:rPr>
        <w:t>6</w:t>
      </w:r>
      <w:r w:rsidRPr="005056C8">
        <w:rPr>
          <w:rFonts w:ascii="Arial" w:hAnsi="Arial" w:cs="Arial"/>
          <w:szCs w:val="24"/>
        </w:rPr>
        <w:t>.2.</w:t>
      </w:r>
    </w:p>
    <w:p w14:paraId="5DF93F56"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use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solely in connection with the operation of the </w:t>
      </w:r>
      <w:r w:rsidR="00AC0C79" w:rsidRPr="005056C8">
        <w:rPr>
          <w:rFonts w:ascii="Arial" w:hAnsi="Arial" w:cs="Arial"/>
          <w:szCs w:val="24"/>
        </w:rPr>
        <w:t>A</w:t>
      </w:r>
      <w:r w:rsidRPr="005056C8">
        <w:rPr>
          <w:rFonts w:ascii="Arial" w:hAnsi="Arial" w:cs="Arial"/>
          <w:szCs w:val="24"/>
        </w:rPr>
        <w:t xml:space="preserve">greement and not otherwise, except in the case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where it may be used solely on the basis of maintaining the common law duty of confidentiality and in accordance with the requirements of the </w:t>
      </w:r>
      <w:r w:rsidR="00D90B75" w:rsidRPr="005056C8">
        <w:rPr>
          <w:rFonts w:ascii="Arial" w:hAnsi="Arial" w:cs="Arial"/>
          <w:szCs w:val="24"/>
        </w:rPr>
        <w:t>d</w:t>
      </w:r>
      <w:r w:rsidRPr="005056C8">
        <w:rPr>
          <w:rFonts w:ascii="Arial" w:hAnsi="Arial" w:cs="Arial"/>
          <w:szCs w:val="24"/>
        </w:rPr>
        <w:t xml:space="preserve">ata </w:t>
      </w:r>
      <w:r w:rsidR="00D90B75" w:rsidRPr="005056C8">
        <w:rPr>
          <w:rFonts w:ascii="Arial" w:hAnsi="Arial" w:cs="Arial"/>
          <w:szCs w:val="24"/>
        </w:rPr>
        <w:t>p</w:t>
      </w:r>
      <w:r w:rsidRPr="005056C8">
        <w:rPr>
          <w:rFonts w:ascii="Arial" w:hAnsi="Arial" w:cs="Arial"/>
          <w:szCs w:val="24"/>
        </w:rPr>
        <w:t xml:space="preserve">rotection </w:t>
      </w:r>
      <w:r w:rsidR="00D90B75"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3DFFC120"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Not to disclose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in whole or in part to any person without the </w:t>
      </w:r>
      <w:r w:rsidR="00D90B75" w:rsidRPr="005056C8">
        <w:rPr>
          <w:rFonts w:ascii="Arial" w:hAnsi="Arial" w:cs="Arial"/>
          <w:szCs w:val="24"/>
        </w:rPr>
        <w:t>d</w:t>
      </w:r>
      <w:r w:rsidRPr="005056C8">
        <w:rPr>
          <w:rFonts w:ascii="Arial" w:hAnsi="Arial" w:cs="Arial"/>
          <w:szCs w:val="24"/>
        </w:rPr>
        <w:t xml:space="preserve">isclosing </w:t>
      </w:r>
      <w:r w:rsidR="00E52783" w:rsidRPr="005056C8">
        <w:rPr>
          <w:rFonts w:ascii="Arial" w:hAnsi="Arial" w:cs="Arial"/>
          <w:szCs w:val="24"/>
        </w:rPr>
        <w:t>Party</w:t>
      </w:r>
      <w:r w:rsidRPr="005056C8">
        <w:rPr>
          <w:rFonts w:ascii="Arial" w:hAnsi="Arial" w:cs="Arial"/>
          <w:szCs w:val="24"/>
        </w:rPr>
        <w:t xml:space="preserve">’s prior written consent or,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without </w:t>
      </w:r>
      <w:r w:rsidRPr="005056C8">
        <w:rPr>
          <w:rFonts w:ascii="Arial" w:hAnsi="Arial" w:cs="Arial"/>
          <w:szCs w:val="24"/>
        </w:rPr>
        <w:lastRenderedPageBreak/>
        <w:t xml:space="preserve">maintaining the common law duty of confidentiality and in accordance with the requirements of the </w:t>
      </w:r>
      <w:r w:rsidR="00981333" w:rsidRPr="005056C8">
        <w:rPr>
          <w:rFonts w:ascii="Arial" w:hAnsi="Arial" w:cs="Arial"/>
          <w:szCs w:val="24"/>
        </w:rPr>
        <w:t>d</w:t>
      </w:r>
      <w:r w:rsidRPr="005056C8">
        <w:rPr>
          <w:rFonts w:ascii="Arial" w:hAnsi="Arial" w:cs="Arial"/>
          <w:szCs w:val="24"/>
        </w:rPr>
        <w:t xml:space="preserve">ata </w:t>
      </w:r>
      <w:r w:rsidR="00981333" w:rsidRPr="005056C8">
        <w:rPr>
          <w:rFonts w:ascii="Arial" w:hAnsi="Arial" w:cs="Arial"/>
          <w:szCs w:val="24"/>
        </w:rPr>
        <w:t>p</w:t>
      </w:r>
      <w:r w:rsidRPr="005056C8">
        <w:rPr>
          <w:rFonts w:ascii="Arial" w:hAnsi="Arial" w:cs="Arial"/>
          <w:szCs w:val="24"/>
        </w:rPr>
        <w:t xml:space="preserve">rotection </w:t>
      </w:r>
      <w:r w:rsidR="00981333"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17A0BE45" w14:textId="744E8994" w:rsidR="00691BF1"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provision of clause </w:t>
      </w:r>
      <w:r w:rsidR="00A13A8C">
        <w:rPr>
          <w:rFonts w:ascii="Arial" w:hAnsi="Arial" w:cs="Arial"/>
          <w:szCs w:val="24"/>
        </w:rPr>
        <w:t>6</w:t>
      </w:r>
      <w:r w:rsidR="00D90B75" w:rsidRPr="005056C8">
        <w:rPr>
          <w:rFonts w:ascii="Arial" w:hAnsi="Arial" w:cs="Arial"/>
          <w:szCs w:val="24"/>
        </w:rPr>
        <w:t>.2</w:t>
      </w:r>
      <w:r w:rsidRPr="005056C8">
        <w:rPr>
          <w:rFonts w:ascii="Arial" w:hAnsi="Arial" w:cs="Arial"/>
          <w:szCs w:val="24"/>
        </w:rPr>
        <w:t xml:space="preserve"> shall not apply to the whole or any part of the </w:t>
      </w:r>
      <w:r w:rsidR="00981333" w:rsidRPr="005056C8">
        <w:rPr>
          <w:rFonts w:ascii="Arial" w:hAnsi="Arial" w:cs="Arial"/>
          <w:szCs w:val="24"/>
        </w:rPr>
        <w:t>c</w:t>
      </w:r>
      <w:r w:rsidRPr="005056C8">
        <w:rPr>
          <w:rFonts w:ascii="Arial" w:hAnsi="Arial" w:cs="Arial"/>
          <w:szCs w:val="24"/>
        </w:rPr>
        <w:t xml:space="preserve">onfidential </w:t>
      </w:r>
      <w:r w:rsidR="00981333" w:rsidRPr="005056C8">
        <w:rPr>
          <w:rFonts w:ascii="Arial" w:hAnsi="Arial" w:cs="Arial"/>
          <w:szCs w:val="24"/>
        </w:rPr>
        <w:t>i</w:t>
      </w:r>
      <w:r w:rsidRPr="005056C8">
        <w:rPr>
          <w:rFonts w:ascii="Arial" w:hAnsi="Arial" w:cs="Arial"/>
          <w:szCs w:val="24"/>
        </w:rPr>
        <w:t xml:space="preserve">nformation that is: </w:t>
      </w:r>
    </w:p>
    <w:p w14:paraId="0CB02826"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lawfully obtained by the receiving Party free of any duty of </w:t>
      </w:r>
      <w:proofErr w:type="gramStart"/>
      <w:r w:rsidRPr="005056C8">
        <w:rPr>
          <w:rFonts w:ascii="Arial" w:hAnsi="Arial" w:cs="Arial"/>
          <w:szCs w:val="24"/>
        </w:rPr>
        <w:t>confidentiality;</w:t>
      </w:r>
      <w:proofErr w:type="gramEnd"/>
    </w:p>
    <w:p w14:paraId="5D00ED6E" w14:textId="77A157E6"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already in the possession of the receiving Party and which the receiving Party can show from written records was already in its possession (other than as a result of a breach of clause </w:t>
      </w:r>
      <w:r w:rsidR="00A13A8C">
        <w:rPr>
          <w:rFonts w:ascii="Arial" w:hAnsi="Arial" w:cs="Arial"/>
          <w:szCs w:val="24"/>
        </w:rPr>
        <w:t>6</w:t>
      </w:r>
      <w:r w:rsidRPr="005056C8">
        <w:rPr>
          <w:rFonts w:ascii="Arial" w:hAnsi="Arial" w:cs="Arial"/>
          <w:szCs w:val="24"/>
        </w:rPr>
        <w:t xml:space="preserve">.2.1 or </w:t>
      </w:r>
      <w:r w:rsidR="00A13A8C">
        <w:rPr>
          <w:rFonts w:ascii="Arial" w:hAnsi="Arial" w:cs="Arial"/>
          <w:szCs w:val="24"/>
        </w:rPr>
        <w:t>6</w:t>
      </w:r>
      <w:r w:rsidRPr="005056C8">
        <w:rPr>
          <w:rFonts w:ascii="Arial" w:hAnsi="Arial" w:cs="Arial"/>
          <w:szCs w:val="24"/>
        </w:rPr>
        <w:t>.2.2</w:t>
      </w:r>
      <w:proofErr w:type="gramStart"/>
      <w:r w:rsidRPr="005056C8">
        <w:rPr>
          <w:rFonts w:ascii="Arial" w:hAnsi="Arial" w:cs="Arial"/>
          <w:szCs w:val="24"/>
        </w:rPr>
        <w:t>);</w:t>
      </w:r>
      <w:proofErr w:type="gramEnd"/>
    </w:p>
    <w:p w14:paraId="07A17493" w14:textId="0F48146F"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 the public domain (other than as a result of a breach of clause </w:t>
      </w:r>
      <w:r w:rsidR="00921019">
        <w:rPr>
          <w:rFonts w:ascii="Arial" w:hAnsi="Arial" w:cs="Arial"/>
          <w:szCs w:val="24"/>
        </w:rPr>
        <w:t>6</w:t>
      </w:r>
      <w:r w:rsidRPr="005056C8">
        <w:rPr>
          <w:rFonts w:ascii="Arial" w:hAnsi="Arial" w:cs="Arial"/>
          <w:szCs w:val="24"/>
        </w:rPr>
        <w:t xml:space="preserve">.2.1 or </w:t>
      </w:r>
      <w:r w:rsidR="00921019">
        <w:rPr>
          <w:rFonts w:ascii="Arial" w:hAnsi="Arial" w:cs="Arial"/>
          <w:szCs w:val="24"/>
        </w:rPr>
        <w:t>6</w:t>
      </w:r>
      <w:r w:rsidRPr="005056C8">
        <w:rPr>
          <w:rFonts w:ascii="Arial" w:hAnsi="Arial" w:cs="Arial"/>
          <w:szCs w:val="24"/>
        </w:rPr>
        <w:t>.2.2</w:t>
      </w:r>
      <w:proofErr w:type="gramStart"/>
      <w:r w:rsidRPr="005056C8">
        <w:rPr>
          <w:rFonts w:ascii="Arial" w:hAnsi="Arial" w:cs="Arial"/>
          <w:szCs w:val="24"/>
        </w:rPr>
        <w:t>);</w:t>
      </w:r>
      <w:proofErr w:type="gramEnd"/>
    </w:p>
    <w:p w14:paraId="5801D62F"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independently discovered by employees of the receiving Party without access to or use of confidential </w:t>
      </w:r>
      <w:proofErr w:type="gramStart"/>
      <w:r w:rsidRPr="005056C8">
        <w:rPr>
          <w:rFonts w:ascii="Arial" w:hAnsi="Arial" w:cs="Arial"/>
          <w:szCs w:val="24"/>
        </w:rPr>
        <w:t>information;</w:t>
      </w:r>
      <w:proofErr w:type="gramEnd"/>
    </w:p>
    <w:p w14:paraId="5982BE6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necessarily disclosed by the receiving Party pursuant to a statutory </w:t>
      </w:r>
      <w:proofErr w:type="gramStart"/>
      <w:r w:rsidRPr="005056C8">
        <w:rPr>
          <w:rFonts w:ascii="Arial" w:hAnsi="Arial" w:cs="Arial"/>
          <w:szCs w:val="24"/>
        </w:rPr>
        <w:t>obligation;</w:t>
      </w:r>
      <w:proofErr w:type="gramEnd"/>
    </w:p>
    <w:p w14:paraId="07CFAD3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disclosed with prior written consent of the disclosing </w:t>
      </w:r>
      <w:proofErr w:type="gramStart"/>
      <w:r w:rsidRPr="005056C8">
        <w:rPr>
          <w:rFonts w:ascii="Arial" w:hAnsi="Arial" w:cs="Arial"/>
          <w:szCs w:val="24"/>
        </w:rPr>
        <w:t>Party;</w:t>
      </w:r>
      <w:proofErr w:type="gramEnd"/>
    </w:p>
    <w:p w14:paraId="4535067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by virtue of its status as a public authority in terms of the FOIA or the FOI(S)</w:t>
      </w:r>
      <w:proofErr w:type="gramStart"/>
      <w:r w:rsidRPr="005056C8">
        <w:rPr>
          <w:rFonts w:ascii="Arial" w:hAnsi="Arial" w:cs="Arial"/>
          <w:szCs w:val="24"/>
        </w:rPr>
        <w:t>A;</w:t>
      </w:r>
      <w:proofErr w:type="gramEnd"/>
    </w:p>
    <w:p w14:paraId="1E463497" w14:textId="7AFD4E04"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published in accordance with the provisions of clause </w:t>
      </w:r>
      <w:r w:rsidR="00A13A8C">
        <w:rPr>
          <w:rFonts w:ascii="Arial" w:hAnsi="Arial" w:cs="Arial"/>
          <w:szCs w:val="24"/>
        </w:rPr>
        <w:t>4</w:t>
      </w:r>
      <w:r w:rsidRPr="005056C8">
        <w:rPr>
          <w:rFonts w:ascii="Arial" w:hAnsi="Arial" w:cs="Arial"/>
          <w:szCs w:val="24"/>
        </w:rPr>
        <w:t>.</w:t>
      </w:r>
    </w:p>
    <w:p w14:paraId="065C362A" w14:textId="369550A1" w:rsidR="00757BE3" w:rsidRPr="005056C8" w:rsidRDefault="00757BE3" w:rsidP="005056C8">
      <w:pPr>
        <w:pStyle w:val="BodyTextIndent2"/>
        <w:numPr>
          <w:ilvl w:val="1"/>
          <w:numId w:val="34"/>
        </w:numPr>
        <w:tabs>
          <w:tab w:val="left" w:pos="425"/>
        </w:tabs>
        <w:rPr>
          <w:rFonts w:ascii="Arial" w:hAnsi="Arial" w:cs="Arial"/>
          <w:b/>
          <w:szCs w:val="24"/>
          <w:lang w:eastAsia="en-GB"/>
        </w:rPr>
      </w:pPr>
      <w:r w:rsidRPr="005056C8">
        <w:rPr>
          <w:rFonts w:ascii="Arial" w:hAnsi="Arial" w:cs="Arial"/>
          <w:szCs w:val="24"/>
        </w:rPr>
        <w:t xml:space="preserve">The restrictions contained in clause </w:t>
      </w:r>
      <w:r w:rsidR="00FB4503">
        <w:rPr>
          <w:rFonts w:ascii="Arial" w:hAnsi="Arial" w:cs="Arial"/>
          <w:szCs w:val="24"/>
        </w:rPr>
        <w:t>6</w:t>
      </w:r>
      <w:r w:rsidR="00981333" w:rsidRPr="005056C8">
        <w:rPr>
          <w:rFonts w:ascii="Arial" w:hAnsi="Arial" w:cs="Arial"/>
          <w:szCs w:val="24"/>
        </w:rPr>
        <w:t>.2</w:t>
      </w:r>
      <w:r w:rsidRPr="005056C8">
        <w:rPr>
          <w:rFonts w:ascii="Arial" w:hAnsi="Arial" w:cs="Arial"/>
          <w:szCs w:val="24"/>
          <w:lang w:val="en-US"/>
        </w:rPr>
        <w:t xml:space="preserve"> shall remain in force without limit in time in respect of </w:t>
      </w:r>
      <w:r w:rsidR="00981333" w:rsidRPr="005056C8">
        <w:rPr>
          <w:rFonts w:ascii="Arial" w:hAnsi="Arial" w:cs="Arial"/>
          <w:szCs w:val="24"/>
          <w:lang w:val="en-US"/>
        </w:rPr>
        <w:t>p</w:t>
      </w:r>
      <w:r w:rsidRPr="005056C8">
        <w:rPr>
          <w:rFonts w:ascii="Arial" w:hAnsi="Arial" w:cs="Arial"/>
          <w:szCs w:val="24"/>
          <w:lang w:val="en-US"/>
        </w:rPr>
        <w:t xml:space="preserve">ersonal </w:t>
      </w:r>
      <w:r w:rsidR="00981333" w:rsidRPr="005056C8">
        <w:rPr>
          <w:rFonts w:ascii="Arial" w:hAnsi="Arial" w:cs="Arial"/>
          <w:szCs w:val="24"/>
          <w:lang w:val="en-US"/>
        </w:rPr>
        <w:t>d</w:t>
      </w:r>
      <w:r w:rsidRPr="005056C8">
        <w:rPr>
          <w:rFonts w:ascii="Arial" w:hAnsi="Arial" w:cs="Arial"/>
          <w:szCs w:val="24"/>
          <w:lang w:val="en-US"/>
        </w:rPr>
        <w:t xml:space="preserve">ata and any other information which relates to a patient, his or her treatment and/or medical records.  Save as aforesaid and unless otherwise expressly set out in this </w:t>
      </w:r>
      <w:r w:rsidR="00AC0C79" w:rsidRPr="005056C8">
        <w:rPr>
          <w:rFonts w:ascii="Arial" w:hAnsi="Arial" w:cs="Arial"/>
          <w:szCs w:val="24"/>
          <w:lang w:val="en-US"/>
        </w:rPr>
        <w:t>A</w:t>
      </w:r>
      <w:r w:rsidRPr="005056C8">
        <w:rPr>
          <w:rFonts w:ascii="Arial" w:hAnsi="Arial" w:cs="Arial"/>
          <w:szCs w:val="24"/>
          <w:lang w:val="en-US"/>
        </w:rPr>
        <w:t xml:space="preserve">greement, these clauses shall remain in force for a period of 10 years after the termination or expiry of this </w:t>
      </w:r>
      <w:r w:rsidR="00AC0C79" w:rsidRPr="005056C8">
        <w:rPr>
          <w:rFonts w:ascii="Arial" w:hAnsi="Arial" w:cs="Arial"/>
          <w:szCs w:val="24"/>
          <w:lang w:val="en-US"/>
        </w:rPr>
        <w:t>A</w:t>
      </w:r>
      <w:r w:rsidRPr="005056C8">
        <w:rPr>
          <w:rFonts w:ascii="Arial" w:hAnsi="Arial" w:cs="Arial"/>
          <w:szCs w:val="24"/>
          <w:lang w:val="en-US"/>
        </w:rPr>
        <w:t>greement.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77777777" w:rsidR="00236808" w:rsidRPr="005056C8" w:rsidRDefault="00236808" w:rsidP="005056C8">
      <w:pPr>
        <w:pStyle w:val="Heading1"/>
        <w:rPr>
          <w:rFonts w:cs="Arial"/>
        </w:rPr>
      </w:pPr>
      <w:r w:rsidRPr="005056C8">
        <w:rPr>
          <w:rFonts w:cs="Arial"/>
        </w:rPr>
        <w:lastRenderedPageBreak/>
        <w:t xml:space="preserve">Appendix 2: Finance </w:t>
      </w:r>
      <w:bookmarkStart w:id="61" w:name="_Material_Transfer_Schedule_1"/>
      <w:bookmarkEnd w:id="61"/>
      <w:r w:rsidR="00A10012" w:rsidRPr="005056C8">
        <w:rPr>
          <w:rFonts w:cs="Arial"/>
        </w:rPr>
        <w:t xml:space="preserve">Provisions </w:t>
      </w:r>
    </w:p>
    <w:tbl>
      <w:tblPr>
        <w:tblStyle w:val="TableGrid"/>
        <w:tblW w:w="0" w:type="auto"/>
        <w:tblLook w:val="04A0" w:firstRow="1" w:lastRow="0" w:firstColumn="1" w:lastColumn="0" w:noHBand="0" w:noVBand="1"/>
      </w:tblPr>
      <w:tblGrid>
        <w:gridCol w:w="8217"/>
        <w:gridCol w:w="1025"/>
      </w:tblGrid>
      <w:tr w:rsidR="005435F0" w:rsidRPr="005056C8" w14:paraId="59301964" w14:textId="77777777" w:rsidTr="00BC28F1">
        <w:tc>
          <w:tcPr>
            <w:tcW w:w="9242" w:type="dxa"/>
            <w:gridSpan w:val="2"/>
          </w:tcPr>
          <w:p w14:paraId="0C66A762" w14:textId="33F305C0"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r w:rsidR="00D322FA" w:rsidRPr="005056C8">
              <w:rPr>
                <w:rFonts w:eastAsiaTheme="minorEastAsia" w:cs="Arial"/>
                <w:szCs w:val="24"/>
              </w:rPr>
              <w:t>.</w:t>
            </w:r>
          </w:p>
        </w:tc>
      </w:tr>
      <w:tr w:rsidR="005435F0" w:rsidRPr="005056C8" w14:paraId="1B9C709C" w14:textId="77777777" w:rsidTr="005A74E0">
        <w:tc>
          <w:tcPr>
            <w:tcW w:w="8217" w:type="dxa"/>
          </w:tcPr>
          <w:p w14:paraId="254AF369" w14:textId="6D240138"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resources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equipment, etc. being provided to this </w:t>
            </w:r>
            <w:r w:rsidR="00360443" w:rsidRPr="005056C8">
              <w:rPr>
                <w:rFonts w:eastAsiaTheme="minorEastAsia" w:cs="Arial"/>
                <w:szCs w:val="24"/>
                <w:lang w:eastAsia="en-GB"/>
              </w:rPr>
              <w:t xml:space="preserve">participating NHS </w:t>
            </w:r>
            <w:r w:rsidR="007E15DA" w:rsidRPr="005056C8">
              <w:rPr>
                <w:rFonts w:eastAsiaTheme="minorEastAsia" w:cs="Arial"/>
                <w:szCs w:val="24"/>
                <w:lang w:eastAsia="en-GB"/>
              </w:rPr>
              <w:t xml:space="preserve">/ HSC </w:t>
            </w:r>
            <w:r w:rsidR="00360443" w:rsidRPr="005056C8">
              <w:rPr>
                <w:rFonts w:eastAsiaTheme="minorEastAsia" w:cs="Arial"/>
                <w:szCs w:val="24"/>
                <w:lang w:eastAsia="en-GB"/>
              </w:rPr>
              <w:t xml:space="preserve">organisation </w:t>
            </w:r>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sidRPr="005056C8">
              <w:rPr>
                <w:rFonts w:eastAsiaTheme="minorEastAsia" w:cs="Arial"/>
                <w:szCs w:val="24"/>
                <w:lang w:eastAsia="en-GB"/>
              </w:rPr>
              <w:t xml:space="preserve"> </w:t>
            </w:r>
            <w:r w:rsidR="00897A6C">
              <w:rPr>
                <w:rFonts w:eastAsiaTheme="minorEastAsia" w:cs="Arial"/>
                <w:szCs w:val="24"/>
                <w:lang w:eastAsia="en-GB"/>
              </w:rPr>
              <w:t xml:space="preserve"> If yes, t</w:t>
            </w:r>
            <w:r w:rsidR="00897A6C" w:rsidRPr="005056C8">
              <w:rPr>
                <w:rFonts w:eastAsiaTheme="minorEastAsia" w:cs="Arial"/>
                <w:szCs w:val="24"/>
                <w:lang w:eastAsia="en-GB"/>
              </w:rPr>
              <w:t xml:space="preserve">his finance appendix forms part of the Agreement between the participating NHS / HSC organisation and the Sponsor.  </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025" w:type="dxa"/>
              </w:tcPr>
              <w:p w14:paraId="4768D411" w14:textId="70E71A7A" w:rsidR="005435F0" w:rsidRPr="005056C8" w:rsidRDefault="004A6A31" w:rsidP="005056C8">
                <w:pPr>
                  <w:jc w:val="center"/>
                  <w:rPr>
                    <w:rFonts w:cs="Arial"/>
                    <w:szCs w:val="24"/>
                  </w:rPr>
                </w:pPr>
                <w:r>
                  <w:rPr>
                    <w:rStyle w:val="Style3"/>
                  </w:rPr>
                  <w:t>No</w:t>
                </w:r>
              </w:p>
            </w:tc>
          </w:sdtContent>
        </w:sdt>
      </w:tr>
    </w:tbl>
    <w:p w14:paraId="03788070" w14:textId="77777777" w:rsidR="00236808" w:rsidRPr="005056C8" w:rsidRDefault="00236808" w:rsidP="005056C8">
      <w:pPr>
        <w:pStyle w:val="Heading3"/>
        <w:spacing w:line="240" w:lineRule="auto"/>
      </w:pPr>
      <w:r w:rsidRPr="005056C8">
        <w:t>A. Financial Arrangements</w:t>
      </w:r>
    </w:p>
    <w:p w14:paraId="40E40A7A" w14:textId="77777777" w:rsidR="00236808" w:rsidRPr="005056C8" w:rsidRDefault="00236808" w:rsidP="005056C8">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participants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 xml:space="preserve">Area of Cost </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1"/>
            <w:tag w:val="Payment - row 1"/>
            <w:id w:val="1742755743"/>
            <w:placeholder>
              <w:docPart w:val="E3A7D4662EE049B4AAFF1A553B09F026"/>
            </w:placeholder>
            <w:showingPlcHdr/>
          </w:sdtPr>
          <w:sdtEndPr>
            <w:rPr>
              <w:rStyle w:val="DefaultParagraphFont"/>
              <w:color w:val="auto"/>
              <w:szCs w:val="24"/>
            </w:rPr>
          </w:sdtEndPr>
          <w:sdtContent>
            <w:tc>
              <w:tcPr>
                <w:tcW w:w="3831" w:type="dxa"/>
                <w:vAlign w:val="bottom"/>
              </w:tcPr>
              <w:p w14:paraId="33B3AB1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howingPlcHdr/>
          </w:sdtPr>
          <w:sdtEndPr>
            <w:rPr>
              <w:rStyle w:val="DefaultParagraphFont"/>
              <w:color w:val="auto"/>
              <w:szCs w:val="24"/>
            </w:rPr>
          </w:sdtEndPr>
          <w:sdtContent>
            <w:tc>
              <w:tcPr>
                <w:tcW w:w="4817" w:type="dxa"/>
                <w:vAlign w:val="bottom"/>
              </w:tcPr>
              <w:p w14:paraId="78262474"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2"/>
            <w:tag w:val="Payment - row 2"/>
            <w:id w:val="40262164"/>
            <w:placeholder>
              <w:docPart w:val="1A999F21B376490AB8D575907CE59E7B"/>
            </w:placeholder>
            <w:showingPlcHdr/>
          </w:sdtPr>
          <w:sdtEndPr>
            <w:rPr>
              <w:rStyle w:val="DefaultParagraphFont"/>
              <w:color w:val="auto"/>
              <w:szCs w:val="24"/>
            </w:rPr>
          </w:sdtEndPr>
          <w:sdtContent>
            <w:tc>
              <w:tcPr>
                <w:tcW w:w="3831" w:type="dxa"/>
                <w:vAlign w:val="bottom"/>
              </w:tcPr>
              <w:p w14:paraId="6A515E10"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howingPlcHdr/>
          </w:sdtPr>
          <w:sdtEndPr>
            <w:rPr>
              <w:rStyle w:val="DefaultParagraphFont"/>
              <w:color w:val="auto"/>
              <w:szCs w:val="24"/>
            </w:rPr>
          </w:sdtEndPr>
          <w:sdtContent>
            <w:tc>
              <w:tcPr>
                <w:tcW w:w="4817" w:type="dxa"/>
                <w:vAlign w:val="bottom"/>
              </w:tcPr>
              <w:p w14:paraId="7A723383"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3"/>
            <w:tag w:val="Payment - row 3"/>
            <w:id w:val="1293940926"/>
            <w:placeholder>
              <w:docPart w:val="7E8EC04E88984B5584976201F2779921"/>
            </w:placeholder>
            <w:showingPlcHdr/>
          </w:sdtPr>
          <w:sdtEndPr>
            <w:rPr>
              <w:rStyle w:val="DefaultParagraphFont"/>
              <w:color w:val="auto"/>
              <w:szCs w:val="24"/>
            </w:rPr>
          </w:sdtEndPr>
          <w:sdtContent>
            <w:tc>
              <w:tcPr>
                <w:tcW w:w="3831" w:type="dxa"/>
                <w:vAlign w:val="bottom"/>
              </w:tcPr>
              <w:p w14:paraId="0A2F113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howingPlcHdr/>
          </w:sdtPr>
          <w:sdtEndPr>
            <w:rPr>
              <w:rStyle w:val="DefaultParagraphFont"/>
              <w:color w:val="auto"/>
              <w:szCs w:val="24"/>
            </w:rPr>
          </w:sdtEndPr>
          <w:sdtContent>
            <w:tc>
              <w:tcPr>
                <w:tcW w:w="4817" w:type="dxa"/>
                <w:vAlign w:val="bottom"/>
              </w:tcPr>
              <w:p w14:paraId="7561EFB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4"/>
            <w:tag w:val="Payment - row 4"/>
            <w:id w:val="1520430000"/>
            <w:placeholder>
              <w:docPart w:val="3BF5ED9F310143A5A8A9BCE7EBC5ACCD"/>
            </w:placeholder>
            <w:showingPlcHdr/>
          </w:sdtPr>
          <w:sdtEndPr>
            <w:rPr>
              <w:rStyle w:val="DefaultParagraphFont"/>
              <w:color w:val="auto"/>
              <w:szCs w:val="24"/>
            </w:rPr>
          </w:sdtEndPr>
          <w:sdtContent>
            <w:tc>
              <w:tcPr>
                <w:tcW w:w="3831" w:type="dxa"/>
                <w:vAlign w:val="bottom"/>
              </w:tcPr>
              <w:p w14:paraId="49354832"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5"/>
            <w:tag w:val="Payment - row 5"/>
            <w:id w:val="-1064480809"/>
            <w:placeholder>
              <w:docPart w:val="55D43482999F4BFBB2CE7322DEAFF8A6"/>
            </w:placeholder>
            <w:showingPlcHdr/>
          </w:sdtPr>
          <w:sdtEndPr>
            <w:rPr>
              <w:rStyle w:val="DefaultParagraphFont"/>
              <w:color w:val="auto"/>
              <w:szCs w:val="24"/>
            </w:rPr>
          </w:sdtEndPr>
          <w:sdtContent>
            <w:tc>
              <w:tcPr>
                <w:tcW w:w="3831" w:type="dxa"/>
                <w:vAlign w:val="bottom"/>
              </w:tcPr>
              <w:p w14:paraId="6962F1D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bl>
    <w:p w14:paraId="55539C0E" w14:textId="77777777"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77777777"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 xml:space="preserve">[Insert FREQUENCY OR INTERVAL </w:t>
      </w:r>
      <w:proofErr w:type="gramStart"/>
      <w:r w:rsidRPr="005056C8">
        <w:rPr>
          <w:rFonts w:cs="Arial"/>
          <w:szCs w:val="24"/>
          <w:highlight w:val="yellow"/>
        </w:rPr>
        <w:t>e.g.</w:t>
      </w:r>
      <w:proofErr w:type="gramEnd"/>
      <w:r w:rsidRPr="005056C8">
        <w:rPr>
          <w:rFonts w:cs="Arial"/>
          <w:szCs w:val="24"/>
          <w:highlight w:val="yellow"/>
        </w:rPr>
        <w:t xml:space="preserve"> quarterly</w:t>
      </w:r>
      <w:r w:rsidRPr="005056C8">
        <w:rPr>
          <w:rFonts w:cs="Arial"/>
          <w:szCs w:val="24"/>
        </w:rPr>
        <w:t>] to:</w:t>
      </w:r>
    </w:p>
    <w:p w14:paraId="39AB61C0" w14:textId="77777777"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lastRenderedPageBreak/>
        <w:t>[Insert JOB TITLE, NAME OF BODY &amp; ADDRESS]</w:t>
      </w:r>
      <w:r w:rsidRPr="005056C8">
        <w:rPr>
          <w:rFonts w:cs="Arial"/>
          <w:i/>
          <w:szCs w:val="24"/>
        </w:rPr>
        <w:t xml:space="preserve"> </w:t>
      </w:r>
    </w:p>
    <w:p w14:paraId="7ED1E37B" w14:textId="77777777" w:rsidR="00236808" w:rsidRPr="005056C8" w:rsidRDefault="00236808" w:rsidP="005056C8">
      <w:pPr>
        <w:keepNext/>
        <w:tabs>
          <w:tab w:val="left" w:pos="425"/>
        </w:tabs>
        <w:spacing w:line="240" w:lineRule="auto"/>
        <w:rPr>
          <w:rFonts w:cs="Arial"/>
          <w:szCs w:val="24"/>
        </w:rPr>
      </w:pPr>
    </w:p>
    <w:p w14:paraId="5510D2A1" w14:textId="77777777" w:rsidR="00236808" w:rsidRPr="005056C8" w:rsidRDefault="00236808" w:rsidP="005056C8">
      <w:pPr>
        <w:tabs>
          <w:tab w:val="left" w:pos="425"/>
        </w:tabs>
        <w:spacing w:before="120" w:line="240" w:lineRule="auto"/>
        <w:rPr>
          <w:rFonts w:cs="Arial"/>
          <w:szCs w:val="24"/>
        </w:rPr>
      </w:pP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77777777"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 xml:space="preserve">[Insert JOB TITLE/POSITION] </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BACS Transfer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AF4478">
        <w:rPr>
          <w:rFonts w:cs="Arial"/>
          <w:b/>
          <w:sz w:val="32"/>
          <w:szCs w:val="32"/>
          <w:lang w:val="fr-FR"/>
        </w:rPr>
        <w:t>^</w:t>
      </w:r>
      <w:r w:rsidR="00236808" w:rsidRPr="00AF4478">
        <w:rPr>
          <w:rFonts w:cs="Arial"/>
          <w:szCs w:val="24"/>
          <w:lang w:val="fr-FR"/>
        </w:rPr>
        <w:t xml:space="preserve">Sort </w:t>
      </w:r>
      <w:proofErr w:type="gramStart"/>
      <w:r w:rsidR="00236808" w:rsidRPr="00AF4478">
        <w:rPr>
          <w:rFonts w:cs="Arial"/>
          <w:szCs w:val="24"/>
          <w:lang w:val="fr-FR"/>
        </w:rPr>
        <w:t>code</w:t>
      </w:r>
      <w:r w:rsidR="00236808" w:rsidRPr="005056C8">
        <w:rPr>
          <w:rFonts w:cs="Arial"/>
          <w:szCs w:val="24"/>
          <w:lang w:val="fr-FR"/>
        </w:rPr>
        <w:t>:</w:t>
      </w:r>
      <w:proofErr w:type="gramEnd"/>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77777777"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w:t>
      </w:r>
      <w:proofErr w:type="gramStart"/>
      <w:r w:rsidR="00236808" w:rsidRPr="005056C8">
        <w:rPr>
          <w:rFonts w:cs="Arial"/>
          <w:szCs w:val="24"/>
        </w:rPr>
        <w:t>paper work</w:t>
      </w:r>
      <w:proofErr w:type="gramEnd"/>
      <w:r w:rsidR="00236808" w:rsidRPr="005056C8">
        <w:rPr>
          <w:rFonts w:cs="Arial"/>
          <w:szCs w:val="24"/>
        </w:rPr>
        <w:t xml:space="preserve">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p>
    <w:p w14:paraId="67B1D799" w14:textId="77777777"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280B72" w:rsidRPr="005056C8">
        <w:rPr>
          <w:rFonts w:cs="Arial"/>
          <w:i/>
          <w:iCs/>
          <w:szCs w:val="24"/>
        </w:rPr>
        <w:t>f</w:t>
      </w:r>
      <w:r w:rsidRPr="005056C8">
        <w:rPr>
          <w:rFonts w:cs="Arial"/>
          <w:i/>
          <w:iCs/>
          <w:szCs w:val="24"/>
        </w:rPr>
        <w:t xml:space="preserve">under </w:t>
      </w:r>
      <w:proofErr w:type="gramStart"/>
      <w:r w:rsidRPr="005056C8">
        <w:rPr>
          <w:rFonts w:cs="Arial"/>
          <w:i/>
          <w:iCs/>
          <w:szCs w:val="24"/>
        </w:rPr>
        <w:t>as a result of</w:t>
      </w:r>
      <w:proofErr w:type="gramEnd"/>
      <w:r w:rsidRPr="005056C8">
        <w:rPr>
          <w:rFonts w:cs="Arial"/>
          <w:i/>
          <w:iCs/>
          <w:szCs w:val="24"/>
        </w:rPr>
        <w:t xml:space="preserve"> such delay or inadequacy. </w:t>
      </w:r>
    </w:p>
    <w:p w14:paraId="2CA8E92B" w14:textId="77777777" w:rsidR="00236808" w:rsidRPr="005056C8" w:rsidRDefault="00236808" w:rsidP="005056C8">
      <w:pPr>
        <w:pStyle w:val="Heading3"/>
        <w:spacing w:line="240" w:lineRule="auto"/>
      </w:pPr>
      <w:r w:rsidRPr="005056C8">
        <w:t>B. Supplies Arrangements</w:t>
      </w:r>
    </w:p>
    <w:p w14:paraId="6705CF44" w14:textId="77777777"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w:t>
      </w:r>
      <w:proofErr w:type="gramStart"/>
      <w:r w:rsidRPr="005056C8">
        <w:rPr>
          <w:rFonts w:cs="Arial"/>
          <w:szCs w:val="24"/>
        </w:rPr>
        <w:t>software</w:t>
      </w:r>
      <w:proofErr w:type="gramEnd"/>
      <w:r w:rsidRPr="005056C8">
        <w:rPr>
          <w:rFonts w:cs="Arial"/>
          <w:szCs w:val="24"/>
        </w:rPr>
        <w:t xml:space="preserve"> or other items being provided by the </w:t>
      </w:r>
      <w:r w:rsidR="00C7380F" w:rsidRPr="005056C8">
        <w:rPr>
          <w:rFonts w:cs="Arial"/>
          <w:szCs w:val="24"/>
        </w:rPr>
        <w:t>Sponsor</w:t>
      </w:r>
      <w:r w:rsidRPr="005056C8">
        <w:rPr>
          <w:rFonts w:cs="Arial"/>
          <w:szCs w:val="24"/>
        </w:rPr>
        <w:t xml:space="preserve"> or procured by the </w:t>
      </w:r>
      <w:r w:rsidR="00280B72" w:rsidRPr="005056C8">
        <w:rPr>
          <w:rFonts w:cs="Arial"/>
          <w:szCs w:val="24"/>
        </w:rPr>
        <w:t>p</w:t>
      </w:r>
      <w:r w:rsidRPr="005056C8">
        <w:rPr>
          <w:rFonts w:cs="Arial"/>
          <w:szCs w:val="24"/>
        </w:rPr>
        <w:t xml:space="preserve">articipating </w:t>
      </w:r>
      <w:r w:rsidR="00280B72" w:rsidRPr="005056C8">
        <w:rPr>
          <w:rFonts w:cs="Arial"/>
          <w:szCs w:val="24"/>
        </w:rPr>
        <w:t xml:space="preserve">organisation </w:t>
      </w:r>
      <w:r w:rsidRPr="005056C8">
        <w:rPr>
          <w:rFonts w:cs="Arial"/>
          <w:szCs w:val="24"/>
        </w:rPr>
        <w:t xml:space="preserve">for use in the </w:t>
      </w:r>
      <w:r w:rsidR="00280B72" w:rsidRPr="005056C8">
        <w:rPr>
          <w:rFonts w:cs="Arial"/>
          <w:szCs w:val="24"/>
        </w:rPr>
        <w:t>s</w:t>
      </w:r>
      <w:r w:rsidRPr="005056C8">
        <w:rPr>
          <w:rFonts w:cs="Arial"/>
          <w:szCs w:val="24"/>
        </w:rPr>
        <w:t>tudy shall be specified below.</w:t>
      </w:r>
    </w:p>
    <w:p w14:paraId="64ED49D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w:t>
      </w:r>
    </w:p>
    <w:p w14:paraId="7E3639F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280B72" w:rsidRPr="005056C8">
        <w:rPr>
          <w:rFonts w:cs="Arial"/>
          <w:szCs w:val="24"/>
        </w:rPr>
        <w:t>appendix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 xml:space="preserve">Insurance </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lastRenderedPageBreak/>
        <w:tab/>
        <w:t>-</w:t>
      </w:r>
      <w:r w:rsidRPr="005056C8">
        <w:rPr>
          <w:rFonts w:cs="Arial"/>
          <w:szCs w:val="24"/>
        </w:rPr>
        <w:tab/>
        <w:t>Storage instructions</w:t>
      </w:r>
    </w:p>
    <w:p w14:paraId="757354BB"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77777777" w:rsidR="00236808" w:rsidRPr="005056C8" w:rsidRDefault="00236808" w:rsidP="005056C8">
            <w:pPr>
              <w:tabs>
                <w:tab w:val="left" w:pos="425"/>
              </w:tabs>
              <w:rPr>
                <w:rFonts w:cs="Arial"/>
                <w:b/>
                <w:szCs w:val="24"/>
              </w:rPr>
            </w:pPr>
            <w:r w:rsidRPr="005056C8">
              <w:rPr>
                <w:rFonts w:cs="Arial"/>
                <w:b/>
                <w:szCs w:val="24"/>
              </w:rPr>
              <w:t>Responsibility to supply/procure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870529306"/>
            <w:placeholder>
              <w:docPart w:val="9B200F4E44774F2FBC68C76F2CAF4769"/>
            </w:placeholder>
            <w:showingPlcHdr/>
          </w:sdtPr>
          <w:sdtContent>
            <w:tc>
              <w:tcPr>
                <w:tcW w:w="2084" w:type="dxa"/>
              </w:tcPr>
              <w:p w14:paraId="38CD432C"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968002809"/>
            <w:placeholder>
              <w:docPart w:val="531CBCA6141E4C309DDA53BB7792DB25"/>
            </w:placeholder>
            <w:showingPlcHdr/>
          </w:sdtPr>
          <w:sdtContent>
            <w:tc>
              <w:tcPr>
                <w:tcW w:w="2084" w:type="dxa"/>
              </w:tcPr>
              <w:p w14:paraId="42C7D673"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41784005"/>
            <w:placeholder>
              <w:docPart w:val="C4631880F0CE4531994D76E3BEE26BDD"/>
            </w:placeholder>
            <w:showingPlcHdr/>
          </w:sdtPr>
          <w:sdtEndPr>
            <w:rPr>
              <w:rStyle w:val="DefaultParagraphFont"/>
              <w:color w:val="auto"/>
              <w:szCs w:val="24"/>
            </w:rPr>
          </w:sdtEndPr>
          <w:sdtContent>
            <w:tc>
              <w:tcPr>
                <w:tcW w:w="2084" w:type="dxa"/>
              </w:tcPr>
              <w:p w14:paraId="0EECF2B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70E04F04"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297D6442"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human biological material from this participating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organisation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agents</w:t>
            </w:r>
            <w:r w:rsidR="00897A6C">
              <w:rPr>
                <w:rFonts w:eastAsiaTheme="minorEastAsia" w:cs="Arial"/>
                <w:szCs w:val="24"/>
                <w:lang w:eastAsia="en-GB"/>
              </w:rPr>
              <w:t>?  If no, t</w:t>
            </w:r>
            <w:r w:rsidR="00122E5D"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4288E739" w:rsidR="0079648D" w:rsidRPr="005056C8" w:rsidRDefault="004A6A31" w:rsidP="005056C8">
                <w:pPr>
                  <w:jc w:val="center"/>
                  <w:rPr>
                    <w:rFonts w:cs="Arial"/>
                    <w:szCs w:val="24"/>
                  </w:rPr>
                </w:pPr>
                <w:r>
                  <w:rPr>
                    <w:rStyle w:val="Style3"/>
                  </w:rPr>
                  <w:t>No</w:t>
                </w:r>
              </w:p>
            </w:tc>
          </w:sdtContent>
        </w:sdt>
      </w:tr>
    </w:tbl>
    <w:p w14:paraId="4A26F534" w14:textId="77777777" w:rsidR="0079648D" w:rsidRPr="005056C8" w:rsidRDefault="0079648D" w:rsidP="005056C8">
      <w:pPr>
        <w:pStyle w:val="MTACalusse"/>
        <w:spacing w:line="240" w:lineRule="auto"/>
        <w:rPr>
          <w:color w:val="000000"/>
        </w:rPr>
      </w:pPr>
    </w:p>
    <w:p w14:paraId="5399A7E7" w14:textId="77777777" w:rsidR="00236808" w:rsidRPr="005056C8" w:rsidRDefault="00981333" w:rsidP="005056C8">
      <w:pPr>
        <w:pStyle w:val="MTACalusse"/>
        <w:spacing w:line="240" w:lineRule="auto"/>
      </w:pPr>
      <w:r w:rsidRPr="005056C8">
        <w:rPr>
          <w:color w:val="000000"/>
        </w:rPr>
        <w:t>Material, as used in this appendix, means any clinical biological sample or portion thereof, derived from participants, including any information related to</w:t>
      </w:r>
      <w:r w:rsidR="0098736D" w:rsidRPr="005056C8">
        <w:rPr>
          <w:color w:val="000000"/>
        </w:rPr>
        <w:t xml:space="preserve"> such M</w:t>
      </w:r>
      <w:r w:rsidRPr="005056C8">
        <w:rPr>
          <w:color w:val="000000"/>
        </w:rPr>
        <w:t>aterial,</w:t>
      </w:r>
      <w:r w:rsidR="0098736D" w:rsidRPr="005056C8">
        <w:rPr>
          <w:color w:val="000000"/>
        </w:rPr>
        <w:t xml:space="preserve"> supplied by the </w:t>
      </w:r>
      <w:r w:rsidR="00112E01" w:rsidRPr="005056C8">
        <w:rPr>
          <w:color w:val="000000"/>
        </w:rPr>
        <w:t>Participating NHS / HSC Organisation</w:t>
      </w:r>
      <w:r w:rsidRPr="005056C8">
        <w:rPr>
          <w:color w:val="000000"/>
        </w:rPr>
        <w:t xml:space="preserve"> to the </w:t>
      </w:r>
      <w:r w:rsidR="00C7380F" w:rsidRPr="005056C8">
        <w:rPr>
          <w:color w:val="000000"/>
          <w:highlight w:val="yellow"/>
        </w:rPr>
        <w:t>Sponsor</w:t>
      </w:r>
      <w:r w:rsidRPr="005056C8">
        <w:rPr>
          <w:highlight w:val="yellow"/>
        </w:rPr>
        <w:t xml:space="preserve">/Joint </w:t>
      </w:r>
      <w:r w:rsidR="00C7380F" w:rsidRPr="005056C8">
        <w:rPr>
          <w:highlight w:val="yellow"/>
        </w:rPr>
        <w:t>Sponsor</w:t>
      </w:r>
      <w:r w:rsidRPr="005056C8">
        <w:rPr>
          <w:highlight w:val="yellow"/>
        </w:rPr>
        <w:t>s/either of the Co-</w:t>
      </w:r>
      <w:r w:rsidR="00C7380F" w:rsidRPr="005056C8">
        <w:rPr>
          <w:highlight w:val="yellow"/>
        </w:rPr>
        <w:t>Sponsor</w:t>
      </w:r>
      <w:r w:rsidRPr="005056C8">
        <w:rPr>
          <w:highlight w:val="yellow"/>
        </w:rPr>
        <w:t>s</w:t>
      </w:r>
      <w:r w:rsidRPr="005056C8">
        <w:rPr>
          <w:color w:val="000000"/>
        </w:rPr>
        <w:t xml:space="preserve"> or </w:t>
      </w:r>
      <w:r w:rsidRPr="005056C8">
        <w:rPr>
          <w:color w:val="000000"/>
          <w:highlight w:val="yellow"/>
        </w:rPr>
        <w:t>[its] / [their]</w:t>
      </w:r>
      <w:r w:rsidRPr="005056C8">
        <w:rPr>
          <w:color w:val="000000"/>
        </w:rPr>
        <w:t xml:space="preserve"> nominee</w:t>
      </w:r>
      <w:r w:rsidR="0098736D" w:rsidRPr="005056C8">
        <w:rPr>
          <w:color w:val="000000"/>
        </w:rPr>
        <w:t>.</w:t>
      </w:r>
    </w:p>
    <w:p w14:paraId="48CB24DB"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422BD2" w:rsidRPr="005056C8">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62" w:name="_Hlk4670047"/>
      <w:r w:rsidR="00422BD2" w:rsidRPr="005056C8">
        <w:rPr>
          <w:rFonts w:cs="Arial"/>
          <w:szCs w:val="24"/>
        </w:rPr>
        <w:t xml:space="preserve"> </w:t>
      </w:r>
      <w:bookmarkEnd w:id="62"/>
      <w:r w:rsidRPr="005056C8">
        <w:rPr>
          <w:rFonts w:cs="Arial"/>
          <w:szCs w:val="24"/>
        </w:rPr>
        <w:t xml:space="preserve">shall send Material to the </w:t>
      </w:r>
      <w:r w:rsidR="00C7380F" w:rsidRPr="005056C8">
        <w:rPr>
          <w:rFonts w:cs="Arial"/>
          <w:szCs w:val="24"/>
          <w:highlight w:val="yellow"/>
        </w:rPr>
        <w:t>Sponsor</w:t>
      </w:r>
      <w:r w:rsidRPr="005056C8">
        <w:rPr>
          <w:rFonts w:cs="Arial"/>
          <w:szCs w:val="24"/>
          <w:highlight w:val="yellow"/>
        </w:rPr>
        <w:t>/</w:t>
      </w:r>
      <w:r w:rsidR="00422BD2"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 xml:space="preserve">s/a </w:t>
      </w:r>
      <w:r w:rsidR="00422BD2"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or, in accordance with provision </w:t>
      </w:r>
      <w:r w:rsidR="002E6DC5" w:rsidRPr="005056C8">
        <w:rPr>
          <w:rFonts w:cs="Arial"/>
          <w:szCs w:val="24"/>
        </w:rPr>
        <w:t>7</w:t>
      </w:r>
      <w:r w:rsidRPr="005056C8">
        <w:rPr>
          <w:rFonts w:cs="Arial"/>
          <w:szCs w:val="24"/>
        </w:rPr>
        <w:t xml:space="preserve"> below, to a third party nominated by the </w:t>
      </w:r>
      <w:r w:rsidR="00C7380F" w:rsidRPr="005056C8">
        <w:rPr>
          <w:rFonts w:cs="Arial"/>
          <w:szCs w:val="24"/>
          <w:highlight w:val="yellow"/>
        </w:rPr>
        <w:t>Sponsor</w:t>
      </w:r>
      <w:r w:rsidRPr="005056C8">
        <w:rPr>
          <w:rFonts w:cs="Arial"/>
          <w:szCs w:val="24"/>
          <w:highlight w:val="yellow"/>
        </w:rPr>
        <w:t>/</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 xml:space="preserve"> s/either of the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w:t>
      </w:r>
    </w:p>
    <w:p w14:paraId="3451BA87"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w:t>
      </w:r>
      <w:proofErr w:type="gramStart"/>
      <w:r w:rsidRPr="005056C8">
        <w:rPr>
          <w:rFonts w:cs="Arial"/>
          <w:szCs w:val="24"/>
        </w:rPr>
        <w:t>2004</w:t>
      </w:r>
      <w:proofErr w:type="gramEnd"/>
      <w:r w:rsidRPr="005056C8">
        <w:rPr>
          <w:rFonts w:cs="Arial"/>
          <w:szCs w:val="24"/>
        </w:rPr>
        <w:t xml:space="preserve"> or the Human Tissue (Scotland) Act 2006 (as the case may be)) and as required by the </w:t>
      </w:r>
      <w:r w:rsidR="002E6DC5" w:rsidRPr="005056C8">
        <w:rPr>
          <w:rFonts w:cs="Arial"/>
          <w:szCs w:val="24"/>
        </w:rPr>
        <w:t>p</w:t>
      </w:r>
      <w:r w:rsidRPr="005056C8">
        <w:rPr>
          <w:rFonts w:cs="Arial"/>
          <w:szCs w:val="24"/>
        </w:rPr>
        <w:t xml:space="preserve">rotocol. </w:t>
      </w:r>
    </w:p>
    <w:p w14:paraId="3E6DA622" w14:textId="7028A2F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Subject to provision </w:t>
      </w:r>
      <w:r w:rsidR="00C24899">
        <w:rPr>
          <w:rFonts w:cs="Arial"/>
          <w:szCs w:val="24"/>
        </w:rPr>
        <w:t>2</w:t>
      </w:r>
      <w:r w:rsidRPr="005056C8">
        <w:rPr>
          <w:rFonts w:cs="Arial"/>
          <w:szCs w:val="24"/>
        </w:rPr>
        <w:t xml:space="preserve"> above, the Materials are supplied without any warranty, </w:t>
      </w:r>
      <w:proofErr w:type="gramStart"/>
      <w:r w:rsidRPr="005056C8">
        <w:rPr>
          <w:rFonts w:cs="Arial"/>
          <w:szCs w:val="24"/>
        </w:rPr>
        <w:t>expressed</w:t>
      </w:r>
      <w:proofErr w:type="gramEnd"/>
      <w:r w:rsidRPr="005056C8">
        <w:rPr>
          <w:rFonts w:cs="Arial"/>
          <w:szCs w:val="24"/>
        </w:rPr>
        <w:t xml:space="preserve"> or implied, including as to their properties, merchantable quality, fitness for any particular purpose, or that the Materials are free of extraneous or biologically active contaminants which may be present in the Materials.</w:t>
      </w:r>
    </w:p>
    <w:p w14:paraId="0F8B3F12" w14:textId="77777777" w:rsidR="00EC2C73"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highlight w:val="yellow"/>
        </w:rPr>
        <w:t xml:space="preserve">The </w:t>
      </w:r>
      <w:r w:rsidR="00C7380F" w:rsidRPr="005056C8">
        <w:rPr>
          <w:rFonts w:cs="Arial"/>
          <w:szCs w:val="24"/>
          <w:highlight w:val="yellow"/>
        </w:rPr>
        <w:t>Sponsor</w:t>
      </w:r>
      <w:r w:rsidRPr="005056C8">
        <w:rPr>
          <w:rFonts w:cs="Arial"/>
          <w:szCs w:val="24"/>
          <w:highlight w:val="yellow"/>
        </w:rPr>
        <w:t>/</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o</w:t>
      </w:r>
      <w:r w:rsidRPr="005056C8">
        <w:rPr>
          <w:rFonts w:cs="Arial"/>
          <w:szCs w:val="24"/>
          <w:highlight w:val="yellow"/>
        </w:rPr>
        <w:t xml:space="preserve">ne of the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shall ensure, or procure through an agreement with the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nominee as stated in provision </w:t>
      </w:r>
      <w:r w:rsidR="002E6DC5" w:rsidRPr="005056C8">
        <w:rPr>
          <w:rFonts w:cs="Arial"/>
          <w:szCs w:val="24"/>
        </w:rPr>
        <w:t>1</w:t>
      </w:r>
      <w:r w:rsidRPr="005056C8">
        <w:rPr>
          <w:rFonts w:cs="Arial"/>
          <w:szCs w:val="24"/>
        </w:rPr>
        <w:t xml:space="preserve"> above that:</w:t>
      </w:r>
    </w:p>
    <w:p w14:paraId="6BFF4B69"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used in accordance with the </w:t>
      </w:r>
      <w:r w:rsidR="002E6DC5" w:rsidRPr="005056C8">
        <w:rPr>
          <w:rFonts w:cs="Arial"/>
          <w:szCs w:val="24"/>
        </w:rPr>
        <w:t>p</w:t>
      </w:r>
      <w:r w:rsidRPr="005056C8">
        <w:rPr>
          <w:rFonts w:cs="Arial"/>
          <w:szCs w:val="24"/>
        </w:rPr>
        <w:t xml:space="preserve">rotocol, the consent of the </w:t>
      </w:r>
      <w:r w:rsidR="002E6DC5" w:rsidRPr="005056C8">
        <w:rPr>
          <w:rFonts w:cs="Arial"/>
          <w:szCs w:val="24"/>
        </w:rPr>
        <w:t>p</w:t>
      </w:r>
      <w:r w:rsidRPr="005056C8">
        <w:rPr>
          <w:rFonts w:cs="Arial"/>
          <w:szCs w:val="24"/>
        </w:rPr>
        <w:t xml:space="preserve">articipant, and the ethics approval for the </w:t>
      </w:r>
      <w:proofErr w:type="gramStart"/>
      <w:r w:rsidR="002E6DC5" w:rsidRPr="005056C8">
        <w:rPr>
          <w:rFonts w:cs="Arial"/>
          <w:szCs w:val="24"/>
        </w:rPr>
        <w:t>s</w:t>
      </w:r>
      <w:r w:rsidRPr="005056C8">
        <w:rPr>
          <w:rFonts w:cs="Arial"/>
          <w:szCs w:val="24"/>
        </w:rPr>
        <w:t>tudy;</w:t>
      </w:r>
      <w:proofErr w:type="gramEnd"/>
      <w:r w:rsidRPr="005056C8">
        <w:rPr>
          <w:rFonts w:cs="Arial"/>
          <w:szCs w:val="24"/>
        </w:rPr>
        <w:t xml:space="preserve"> </w:t>
      </w:r>
    </w:p>
    <w:p w14:paraId="3BFCEBFD"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handled and stored in accordance with applicable </w:t>
      </w:r>
      <w:proofErr w:type="gramStart"/>
      <w:r w:rsidRPr="005056C8">
        <w:rPr>
          <w:rFonts w:cs="Arial"/>
          <w:szCs w:val="24"/>
        </w:rPr>
        <w:t>law;</w:t>
      </w:r>
      <w:proofErr w:type="gramEnd"/>
    </w:p>
    <w:p w14:paraId="70F611AA" w14:textId="77777777" w:rsidR="00236808"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shall not be redistributed or released to any person other than in accordance with the </w:t>
      </w:r>
      <w:r w:rsidR="002E6DC5" w:rsidRPr="005056C8">
        <w:rPr>
          <w:rFonts w:cs="Arial"/>
          <w:szCs w:val="24"/>
        </w:rPr>
        <w:t>p</w:t>
      </w:r>
      <w:r w:rsidRPr="005056C8">
        <w:rPr>
          <w:rFonts w:cs="Arial"/>
          <w:szCs w:val="24"/>
        </w:rPr>
        <w:t xml:space="preserve">rotocol or for the purpose of undertaking other studies approved by an appropriate ethics committee and in accordance with the </w:t>
      </w:r>
      <w:r w:rsidR="002E6DC5" w:rsidRPr="005056C8">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lastRenderedPageBreak/>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C7380F" w:rsidRPr="005056C8">
        <w:rPr>
          <w:rFonts w:cs="Arial"/>
          <w:szCs w:val="24"/>
          <w:highlight w:val="yellow"/>
        </w:rPr>
        <w:t>Sponsor</w:t>
      </w:r>
      <w:r w:rsidRPr="005056C8">
        <w:rPr>
          <w:rFonts w:cs="Arial"/>
          <w:szCs w:val="24"/>
          <w:highlight w:val="yellow"/>
        </w:rPr>
        <w:t>/</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 xml:space="preserve">s/a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shall each be responsible for keeping a record of the Material that has been transferred according to this </w:t>
      </w:r>
      <w:r w:rsidR="002E6DC5" w:rsidRPr="005056C8">
        <w:rPr>
          <w:rFonts w:cs="Arial"/>
          <w:szCs w:val="24"/>
        </w:rPr>
        <w:t>appendix</w:t>
      </w:r>
      <w:r w:rsidRPr="005056C8">
        <w:rPr>
          <w:rFonts w:cs="Arial"/>
          <w:szCs w:val="24"/>
        </w:rPr>
        <w:t>.</w:t>
      </w:r>
    </w:p>
    <w:p w14:paraId="0A703ADD"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C7380F" w:rsidRPr="005056C8">
        <w:rPr>
          <w:rFonts w:cs="Arial"/>
          <w:szCs w:val="24"/>
          <w:highlight w:val="yellow"/>
        </w:rPr>
        <w:t>Sponsor</w:t>
      </w:r>
      <w:r w:rsidRPr="005056C8">
        <w:rPr>
          <w:rFonts w:cs="Arial"/>
          <w:szCs w:val="24"/>
          <w:highlight w:val="yellow"/>
        </w:rPr>
        <w:t>/</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of the Material or of the supply to or the use by any third party to whom the </w:t>
      </w:r>
      <w:r w:rsidR="00C7380F" w:rsidRPr="005056C8">
        <w:rPr>
          <w:rFonts w:cs="Arial"/>
          <w:szCs w:val="24"/>
          <w:highlight w:val="yellow"/>
        </w:rPr>
        <w:t>Sponsor</w:t>
      </w:r>
      <w:r w:rsidRPr="005056C8">
        <w:rPr>
          <w:rFonts w:cs="Arial"/>
          <w:szCs w:val="24"/>
          <w:highlight w:val="yellow"/>
        </w:rPr>
        <w:t>/</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subsequently provides the Material or the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nominee as stated in provision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 xml:space="preserve">. </w:t>
      </w:r>
    </w:p>
    <w:p w14:paraId="0E8EF11A"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highlight w:val="yellow"/>
        </w:rPr>
        <w:t xml:space="preserve">The </w:t>
      </w:r>
      <w:r w:rsidR="00C7380F" w:rsidRPr="005056C8">
        <w:rPr>
          <w:rFonts w:cs="Arial"/>
          <w:szCs w:val="24"/>
          <w:highlight w:val="yellow"/>
        </w:rPr>
        <w:t>Sponsor</w:t>
      </w:r>
      <w:r w:rsidRPr="005056C8">
        <w:rPr>
          <w:rFonts w:cs="Arial"/>
          <w:szCs w:val="24"/>
          <w:highlight w:val="yellow"/>
        </w:rPr>
        <w:t>/</w:t>
      </w:r>
      <w:r w:rsidR="002E6DC5" w:rsidRPr="005056C8">
        <w:rPr>
          <w:rFonts w:cs="Arial"/>
          <w:szCs w:val="24"/>
          <w:highlight w:val="yellow"/>
        </w:rPr>
        <w:t>j</w:t>
      </w:r>
      <w:r w:rsidRPr="005056C8">
        <w:rPr>
          <w:rFonts w:cs="Arial"/>
          <w:szCs w:val="24"/>
          <w:highlight w:val="yellow"/>
        </w:rPr>
        <w:t xml:space="preserve">oint </w:t>
      </w:r>
      <w:r w:rsidR="00C7380F" w:rsidRPr="005056C8">
        <w:rPr>
          <w:rFonts w:cs="Arial"/>
          <w:szCs w:val="24"/>
          <w:highlight w:val="yellow"/>
        </w:rPr>
        <w:t>Sponsor</w:t>
      </w:r>
      <w:r w:rsidRPr="005056C8">
        <w:rPr>
          <w:rFonts w:cs="Arial"/>
          <w:szCs w:val="24"/>
          <w:highlight w:val="yellow"/>
        </w:rPr>
        <w:t>s/</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undertake</w:t>
      </w:r>
      <w:r w:rsidRPr="005056C8">
        <w:rPr>
          <w:rFonts w:cs="Arial"/>
          <w:szCs w:val="24"/>
          <w:highlight w:val="yellow"/>
        </w:rPr>
        <w:t>(s)</w:t>
      </w:r>
      <w:r w:rsidRPr="005056C8">
        <w:rPr>
          <w:rFonts w:cs="Arial"/>
          <w:szCs w:val="24"/>
        </w:rPr>
        <w:t xml:space="preserve"> that, in the event that Material is provided to a third party in accordance with provision 2 above,</w:t>
      </w:r>
      <w:r w:rsidRPr="005056C8" w:rsidDel="0085033C">
        <w:rPr>
          <w:rFonts w:cs="Arial"/>
          <w:szCs w:val="24"/>
        </w:rPr>
        <w:t xml:space="preserve"> </w:t>
      </w:r>
      <w:r w:rsidRPr="005056C8">
        <w:rPr>
          <w:rFonts w:cs="Arial"/>
          <w:szCs w:val="24"/>
          <w:highlight w:val="yellow"/>
        </w:rPr>
        <w:t>[it] / [they]</w:t>
      </w:r>
      <w:r w:rsidRPr="005056C8">
        <w:rPr>
          <w:rFonts w:cs="Arial"/>
          <w:szCs w:val="24"/>
        </w:rPr>
        <w:t xml:space="preserve"> shall require that such third party shall undertake to handle any Material related to the </w:t>
      </w:r>
      <w:r w:rsidR="002E6DC5" w:rsidRPr="005056C8">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2E6DC5" w:rsidRPr="005056C8">
        <w:rPr>
          <w:rFonts w:cs="Arial"/>
          <w:szCs w:val="24"/>
        </w:rPr>
        <w:t>appendix</w:t>
      </w:r>
      <w:r w:rsidRPr="005056C8">
        <w:rPr>
          <w:rFonts w:cs="Arial"/>
          <w:szCs w:val="24"/>
        </w:rPr>
        <w:t xml:space="preserve">. </w:t>
      </w:r>
    </w:p>
    <w:p w14:paraId="1CC42A7F"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2E6DC5" w:rsidRPr="005056C8">
        <w:rPr>
          <w:rFonts w:cs="Arial"/>
          <w:szCs w:val="24"/>
        </w:rPr>
        <w:t>p</w:t>
      </w:r>
      <w:r w:rsidRPr="005056C8">
        <w:rPr>
          <w:rFonts w:cs="Arial"/>
          <w:szCs w:val="24"/>
        </w:rPr>
        <w:t xml:space="preserve">articipant consent) shall be destroyed in accordance with applicable law (including, without limitation, the Human Tissue Act </w:t>
      </w:r>
      <w:proofErr w:type="gramStart"/>
      <w:r w:rsidRPr="005056C8">
        <w:rPr>
          <w:rFonts w:cs="Arial"/>
          <w:szCs w:val="24"/>
        </w:rPr>
        <w:t>2004</w:t>
      </w:r>
      <w:proofErr w:type="gramEnd"/>
      <w:r w:rsidRPr="005056C8">
        <w:rPr>
          <w:rFonts w:cs="Arial"/>
          <w:szCs w:val="24"/>
        </w:rPr>
        <w:t xml:space="preserve">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77777777"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 xml:space="preserve">*These provisions do not remove the need for the </w:t>
      </w:r>
      <w:r w:rsidR="00C7380F" w:rsidRPr="005056C8">
        <w:rPr>
          <w:rFonts w:cs="Arial"/>
          <w:i/>
          <w:szCs w:val="24"/>
        </w:rPr>
        <w:t>Sponsor</w:t>
      </w:r>
      <w:r w:rsidRPr="005056C8">
        <w:rPr>
          <w:rFonts w:cs="Arial"/>
          <w:i/>
          <w:szCs w:val="24"/>
        </w:rPr>
        <w:t xml:space="preserve"> to clearly lay out in their </w:t>
      </w:r>
      <w:r w:rsidR="002E6DC5" w:rsidRPr="005056C8">
        <w:rPr>
          <w:rFonts w:cs="Arial"/>
          <w:i/>
          <w:szCs w:val="24"/>
        </w:rPr>
        <w:t>p</w:t>
      </w:r>
      <w:r w:rsidRPr="005056C8">
        <w:rPr>
          <w:rFonts w:cs="Arial"/>
          <w:i/>
          <w:szCs w:val="24"/>
        </w:rPr>
        <w:t xml:space="preserve">rotocol (and to potential </w:t>
      </w:r>
      <w:r w:rsidR="002E6DC5" w:rsidRPr="005056C8">
        <w:rPr>
          <w:rFonts w:cs="Arial"/>
          <w:i/>
          <w:szCs w:val="24"/>
        </w:rPr>
        <w:t>p</w:t>
      </w:r>
      <w:r w:rsidRPr="005056C8">
        <w:rPr>
          <w:rFonts w:cs="Arial"/>
          <w:i/>
          <w:szCs w:val="24"/>
        </w:rPr>
        <w:t xml:space="preserve">articipants in the </w:t>
      </w:r>
      <w:r w:rsidR="002E6DC5" w:rsidRPr="005056C8">
        <w:rPr>
          <w:rFonts w:cs="Arial"/>
          <w:i/>
          <w:szCs w:val="24"/>
        </w:rPr>
        <w:t xml:space="preserve">participant </w:t>
      </w:r>
      <w:r w:rsidRPr="005056C8">
        <w:rPr>
          <w:rFonts w:cs="Arial"/>
          <w:i/>
          <w:szCs w:val="24"/>
        </w:rPr>
        <w:t xml:space="preserve">information)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w:t>
      </w:r>
      <w:r w:rsidR="002E6DC5" w:rsidRPr="005056C8">
        <w:rPr>
          <w:rFonts w:cs="Arial"/>
          <w:i/>
          <w:szCs w:val="24"/>
        </w:rPr>
        <w:t>s</w:t>
      </w:r>
      <w:r w:rsidRPr="005056C8">
        <w:rPr>
          <w:rFonts w:cs="Arial"/>
          <w:i/>
          <w:szCs w:val="24"/>
        </w:rPr>
        <w:t xml:space="preserve">tudy (e.g. return, retention or destruction). Detailed guidance on what information should be included in a protocol may be found on the HRA website: </w:t>
      </w:r>
      <w:hyperlink r:id="rId18" w:history="1">
        <w:r w:rsidRPr="005056C8">
          <w:rPr>
            <w:rStyle w:val="Hyperlink"/>
            <w:rFonts w:cs="Arial"/>
            <w:i/>
            <w:szCs w:val="24"/>
          </w:rPr>
          <w:t>www.hra.nhs.uk</w:t>
        </w:r>
      </w:hyperlink>
      <w:r w:rsidRPr="005056C8">
        <w:rPr>
          <w:rFonts w:cs="Arial"/>
          <w:i/>
          <w:szCs w:val="24"/>
        </w:rPr>
        <w:t xml:space="preserve"> </w:t>
      </w:r>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25B592BE"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HSC organisation,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2D25921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t</w:t>
            </w:r>
            <w:r w:rsidR="001D745C" w:rsidRPr="005056C8">
              <w:rPr>
                <w:rFonts w:eastAsiaTheme="minorEastAsia" w:cs="Arial"/>
                <w:szCs w:val="24"/>
                <w:lang w:eastAsia="en-GB"/>
              </w:rPr>
              <w:t>his study involve any processing of personal data by this participating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organisation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participating NHS / HSC organisation. </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49C168C5" w:rsidR="001D745C" w:rsidRPr="005056C8" w:rsidRDefault="004A6A31"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63" w:name="_Ref516653827"/>
    </w:p>
    <w:p w14:paraId="50D58210" w14:textId="4C044971" w:rsidR="004F631C" w:rsidRPr="004F631C" w:rsidRDefault="004F631C" w:rsidP="004F631C">
      <w:pPr>
        <w:pStyle w:val="BodyTextIndent2"/>
        <w:numPr>
          <w:ilvl w:val="0"/>
          <w:numId w:val="23"/>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data protection legislation, the Sponsor is the </w:t>
      </w:r>
      <w:proofErr w:type="gramStart"/>
      <w:r w:rsidRPr="005056C8">
        <w:rPr>
          <w:rFonts w:ascii="Arial" w:hAnsi="Arial" w:cs="Arial"/>
          <w:szCs w:val="24"/>
        </w:rPr>
        <w:t>controller</w:t>
      </w:r>
      <w:proofErr w:type="gramEnd"/>
      <w:r w:rsidRPr="005056C8">
        <w:rPr>
          <w:rFonts w:ascii="Arial" w:hAnsi="Arial" w:cs="Arial"/>
          <w:szCs w:val="24"/>
        </w:rPr>
        <w:t xml:space="preserve"> and the Participating NHS / HSC Organisation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3394C9B7" w14:textId="7C376903"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085B09" w:rsidRPr="005056C8">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1 of this appendix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085B09" w:rsidRPr="005056C8">
        <w:rPr>
          <w:rFonts w:ascii="Arial" w:hAnsi="Arial" w:cs="Arial"/>
          <w:szCs w:val="24"/>
        </w:rPr>
        <w:t>c</w:t>
      </w:r>
      <w:r w:rsidRPr="005056C8">
        <w:rPr>
          <w:rFonts w:ascii="Arial" w:hAnsi="Arial" w:cs="Arial"/>
          <w:szCs w:val="24"/>
        </w:rPr>
        <w:t xml:space="preserve">ontroller of the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for the purpose of providing clinical care to the </w:t>
      </w:r>
      <w:r w:rsidR="00085B09" w:rsidRPr="005056C8">
        <w:rPr>
          <w:rFonts w:ascii="Arial" w:hAnsi="Arial" w:cs="Arial"/>
          <w:szCs w:val="24"/>
        </w:rPr>
        <w:t>p</w:t>
      </w:r>
      <w:r w:rsidRPr="005056C8">
        <w:rPr>
          <w:rFonts w:ascii="Arial" w:hAnsi="Arial" w:cs="Arial"/>
          <w:szCs w:val="24"/>
        </w:rPr>
        <w:t xml:space="preserve">articipants.  This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may be the same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transparently and processed for research and for care purposes under the separate </w:t>
      </w:r>
      <w:r w:rsidR="00085B09" w:rsidRPr="005056C8">
        <w:rPr>
          <w:rFonts w:ascii="Arial" w:hAnsi="Arial" w:cs="Arial"/>
          <w:szCs w:val="24"/>
        </w:rPr>
        <w:t>c</w:t>
      </w:r>
      <w:r w:rsidRPr="005056C8">
        <w:rPr>
          <w:rFonts w:ascii="Arial" w:hAnsi="Arial" w:cs="Arial"/>
          <w:szCs w:val="24"/>
        </w:rPr>
        <w:t xml:space="preserve">ontrollerships of the </w:t>
      </w:r>
      <w:r w:rsidR="00C7380F" w:rsidRPr="005056C8">
        <w:rPr>
          <w:rFonts w:ascii="Arial" w:hAnsi="Arial" w:cs="Arial"/>
          <w:szCs w:val="24"/>
        </w:rPr>
        <w:t>Sponsor</w:t>
      </w:r>
      <w:r w:rsidRPr="005056C8">
        <w:rPr>
          <w:rFonts w:ascii="Arial" w:hAnsi="Arial" w:cs="Arial"/>
          <w:szCs w:val="24"/>
        </w:rPr>
        <w:t xml:space="preserve"> and </w:t>
      </w:r>
      <w:r w:rsidR="00112E01" w:rsidRPr="005056C8">
        <w:rPr>
          <w:rFonts w:ascii="Arial" w:hAnsi="Arial" w:cs="Arial"/>
          <w:szCs w:val="24"/>
        </w:rPr>
        <w:t>Participating NHS / HSC Organisation</w:t>
      </w:r>
      <w:r w:rsidRPr="005056C8">
        <w:rPr>
          <w:rFonts w:ascii="Arial" w:hAnsi="Arial" w:cs="Arial"/>
          <w:szCs w:val="24"/>
        </w:rPr>
        <w:t>.</w:t>
      </w:r>
      <w:bookmarkEnd w:id="63"/>
    </w:p>
    <w:p w14:paraId="6E0B51D6" w14:textId="77777777"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085B09" w:rsidRPr="005056C8">
        <w:rPr>
          <w:rFonts w:ascii="Arial" w:hAnsi="Arial" w:cs="Arial"/>
          <w:szCs w:val="24"/>
        </w:rPr>
        <w:t>p</w:t>
      </w:r>
      <w:r w:rsidRPr="005056C8">
        <w:rPr>
          <w:rFonts w:ascii="Arial" w:hAnsi="Arial" w:cs="Arial"/>
          <w:szCs w:val="24"/>
        </w:rPr>
        <w:t xml:space="preserve">rocessor and thus where the </w:t>
      </w:r>
      <w:r w:rsidR="00085B09" w:rsidRPr="005056C8">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085B09" w:rsidRPr="005056C8">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085B09" w:rsidRPr="005056C8">
        <w:rPr>
          <w:rFonts w:ascii="Arial" w:hAnsi="Arial" w:cs="Arial"/>
          <w:szCs w:val="24"/>
        </w:rPr>
        <w:t>p</w:t>
      </w:r>
      <w:r w:rsidRPr="005056C8">
        <w:rPr>
          <w:rFonts w:ascii="Arial" w:hAnsi="Arial" w:cs="Arial"/>
          <w:szCs w:val="24"/>
        </w:rPr>
        <w:t xml:space="preserve">rocessing the </w:t>
      </w:r>
      <w:r w:rsidR="00085B09" w:rsidRPr="005056C8">
        <w:rPr>
          <w:rFonts w:ascii="Arial" w:hAnsi="Arial" w:cs="Arial"/>
          <w:szCs w:val="24"/>
        </w:rPr>
        <w:t>p</w:t>
      </w:r>
      <w:r w:rsidRPr="005056C8">
        <w:rPr>
          <w:rFonts w:ascii="Arial" w:hAnsi="Arial" w:cs="Arial"/>
          <w:szCs w:val="24"/>
        </w:rPr>
        <w:t xml:space="preserve">articipant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as a </w:t>
      </w:r>
      <w:r w:rsidR="00085B09" w:rsidRPr="005056C8">
        <w:rPr>
          <w:rFonts w:ascii="Arial" w:hAnsi="Arial" w:cs="Arial"/>
          <w:szCs w:val="24"/>
        </w:rPr>
        <w:t>c</w:t>
      </w:r>
      <w:r w:rsidRPr="005056C8">
        <w:rPr>
          <w:rFonts w:ascii="Arial" w:hAnsi="Arial" w:cs="Arial"/>
          <w:szCs w:val="24"/>
        </w:rPr>
        <w:t>ontroller.</w:t>
      </w:r>
    </w:p>
    <w:p w14:paraId="434F6F36"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085B09" w:rsidRPr="005056C8">
        <w:rPr>
          <w:rFonts w:ascii="Arial" w:hAnsi="Arial" w:cs="Arial"/>
          <w:szCs w:val="24"/>
        </w:rPr>
        <w:t>p</w:t>
      </w:r>
      <w:r w:rsidRPr="005056C8">
        <w:rPr>
          <w:rFonts w:ascii="Arial" w:hAnsi="Arial" w:cs="Arial"/>
          <w:szCs w:val="24"/>
        </w:rPr>
        <w:t xml:space="preserve">rocess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085B09" w:rsidRPr="005056C8">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085B09" w:rsidRPr="005056C8">
        <w:rPr>
          <w:rFonts w:ascii="Arial" w:hAnsi="Arial" w:cs="Arial"/>
          <w:szCs w:val="24"/>
        </w:rPr>
        <w:t>d</w:t>
      </w:r>
      <w:r w:rsidRPr="005056C8">
        <w:rPr>
          <w:rFonts w:ascii="Arial" w:hAnsi="Arial" w:cs="Arial"/>
          <w:szCs w:val="24"/>
        </w:rPr>
        <w:t xml:space="preserve">ata </w:t>
      </w:r>
      <w:r w:rsidR="00085B09" w:rsidRPr="005056C8">
        <w:rPr>
          <w:rFonts w:ascii="Arial" w:hAnsi="Arial" w:cs="Arial"/>
          <w:szCs w:val="24"/>
        </w:rPr>
        <w:t>p</w:t>
      </w:r>
      <w:r w:rsidRPr="005056C8">
        <w:rPr>
          <w:rFonts w:ascii="Arial" w:hAnsi="Arial" w:cs="Arial"/>
          <w:szCs w:val="24"/>
        </w:rPr>
        <w:t xml:space="preserve">rotection </w:t>
      </w:r>
      <w:proofErr w:type="gramStart"/>
      <w:r w:rsidR="00085B09" w:rsidRPr="005056C8">
        <w:rPr>
          <w:rFonts w:ascii="Arial" w:hAnsi="Arial" w:cs="Arial"/>
          <w:szCs w:val="24"/>
        </w:rPr>
        <w:t>l</w:t>
      </w:r>
      <w:r w:rsidRPr="005056C8">
        <w:rPr>
          <w:rFonts w:ascii="Arial" w:hAnsi="Arial" w:cs="Arial"/>
          <w:szCs w:val="24"/>
        </w:rPr>
        <w:t>egislation;</w:t>
      </w:r>
      <w:proofErr w:type="gramEnd"/>
    </w:p>
    <w:p w14:paraId="596A36D1"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085B09" w:rsidRPr="005056C8">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085B09" w:rsidRPr="005056C8">
        <w:rPr>
          <w:rFonts w:ascii="Arial" w:hAnsi="Arial" w:cs="Arial"/>
          <w:szCs w:val="24"/>
        </w:rPr>
        <w:t>c</w:t>
      </w:r>
      <w:r w:rsidRPr="005056C8">
        <w:rPr>
          <w:rFonts w:ascii="Arial" w:hAnsi="Arial" w:cs="Arial"/>
          <w:szCs w:val="24"/>
        </w:rPr>
        <w:t xml:space="preserve">ontroller by Article </w:t>
      </w:r>
      <w:proofErr w:type="gramStart"/>
      <w:r w:rsidRPr="005056C8">
        <w:rPr>
          <w:rFonts w:ascii="Arial" w:hAnsi="Arial" w:cs="Arial"/>
          <w:szCs w:val="24"/>
        </w:rPr>
        <w:t>28(1);</w:t>
      </w:r>
      <w:proofErr w:type="gramEnd"/>
    </w:p>
    <w:p w14:paraId="750A65A2" w14:textId="21E28C0E"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roofErr w:type="gramStart"/>
      <w:r w:rsidRPr="005056C8">
        <w:rPr>
          <w:rFonts w:ascii="Arial" w:hAnsi="Arial" w:cs="Arial"/>
          <w:szCs w:val="24"/>
        </w:rPr>
        <w:t>);</w:t>
      </w:r>
      <w:proofErr w:type="gramEnd"/>
    </w:p>
    <w:p w14:paraId="2AE9F4FC"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r w:rsidR="00E15E13" w:rsidRPr="005056C8">
        <w:rPr>
          <w:rFonts w:ascii="Arial" w:hAnsi="Arial" w:cs="Arial"/>
          <w:szCs w:val="24"/>
        </w:rPr>
        <w:t>p</w:t>
      </w:r>
      <w:r w:rsidRPr="005056C8">
        <w:rPr>
          <w:rFonts w:ascii="Arial" w:hAnsi="Arial" w:cs="Arial"/>
          <w:szCs w:val="24"/>
        </w:rPr>
        <w:t xml:space="preserve">rocess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E15E13" w:rsidRPr="005056C8">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28(3a))</w:t>
      </w:r>
      <w:proofErr w:type="gramStart"/>
      <w:r w:rsidRPr="005056C8">
        <w:rPr>
          <w:rFonts w:ascii="Arial" w:hAnsi="Arial" w:cs="Arial"/>
          <w:szCs w:val="24"/>
        </w:rPr>
        <w:t>.;</w:t>
      </w:r>
      <w:proofErr w:type="gramEnd"/>
    </w:p>
    <w:p w14:paraId="6C68283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are under confidentiality obligations (Article 28(3b)</w:t>
      </w:r>
      <w:proofErr w:type="gramStart"/>
      <w:r w:rsidRPr="005056C8">
        <w:rPr>
          <w:rFonts w:ascii="Arial" w:hAnsi="Arial" w:cs="Arial"/>
          <w:szCs w:val="24"/>
        </w:rPr>
        <w:t>);</w:t>
      </w:r>
      <w:proofErr w:type="gramEnd"/>
    </w:p>
    <w:p w14:paraId="72DB701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to take all measures required by Article 32 GDPR in relation to the security of processing (Article 28(3c)</w:t>
      </w:r>
      <w:proofErr w:type="gramStart"/>
      <w:r w:rsidRPr="005056C8">
        <w:rPr>
          <w:rFonts w:ascii="Arial" w:hAnsi="Arial" w:cs="Arial"/>
          <w:szCs w:val="24"/>
        </w:rPr>
        <w:t>);</w:t>
      </w:r>
      <w:proofErr w:type="gramEnd"/>
    </w:p>
    <w:p w14:paraId="6767FF7D"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E15E13" w:rsidRPr="005056C8">
        <w:rPr>
          <w:rFonts w:ascii="Arial" w:hAnsi="Arial" w:cs="Arial"/>
          <w:szCs w:val="24"/>
        </w:rPr>
        <w:t>p</w:t>
      </w:r>
      <w:r w:rsidRPr="005056C8">
        <w:rPr>
          <w:rFonts w:ascii="Arial" w:hAnsi="Arial" w:cs="Arial"/>
          <w:szCs w:val="24"/>
        </w:rPr>
        <w:t>rocessor (Article 28(3d)</w:t>
      </w:r>
      <w:proofErr w:type="gramStart"/>
      <w:r w:rsidRPr="005056C8">
        <w:rPr>
          <w:rFonts w:ascii="Arial" w:hAnsi="Arial" w:cs="Arial"/>
          <w:szCs w:val="24"/>
        </w:rPr>
        <w:t>);</w:t>
      </w:r>
      <w:proofErr w:type="gramEnd"/>
    </w:p>
    <w:p w14:paraId="1BC1563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E15E13" w:rsidRPr="005056C8">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E15E13" w:rsidRPr="005056C8">
        <w:rPr>
          <w:rFonts w:ascii="Arial" w:hAnsi="Arial" w:cs="Arial"/>
          <w:szCs w:val="24"/>
        </w:rPr>
        <w:t>d</w:t>
      </w:r>
      <w:r w:rsidRPr="005056C8">
        <w:rPr>
          <w:rFonts w:ascii="Arial" w:hAnsi="Arial" w:cs="Arial"/>
          <w:szCs w:val="24"/>
        </w:rPr>
        <w:t xml:space="preserve">ata </w:t>
      </w:r>
      <w:r w:rsidR="00E15E13" w:rsidRPr="005056C8">
        <w:rPr>
          <w:rFonts w:ascii="Arial" w:hAnsi="Arial" w:cs="Arial"/>
          <w:szCs w:val="24"/>
        </w:rPr>
        <w:t>s</w:t>
      </w:r>
      <w:r w:rsidRPr="005056C8">
        <w:rPr>
          <w:rFonts w:ascii="Arial" w:hAnsi="Arial" w:cs="Arial"/>
          <w:szCs w:val="24"/>
        </w:rPr>
        <w:t>ubjects’ rights (Article 28(3e)</w:t>
      </w:r>
      <w:proofErr w:type="gramStart"/>
      <w:r w:rsidRPr="005056C8">
        <w:rPr>
          <w:rFonts w:ascii="Arial" w:hAnsi="Arial" w:cs="Arial"/>
          <w:szCs w:val="24"/>
        </w:rPr>
        <w:t>);</w:t>
      </w:r>
      <w:proofErr w:type="gramEnd"/>
    </w:p>
    <w:p w14:paraId="63158D3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assist the </w:t>
      </w:r>
      <w:r w:rsidR="00E15E13" w:rsidRPr="005056C8">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E15E13" w:rsidRPr="005056C8">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28(3f)</w:t>
      </w:r>
      <w:proofErr w:type="gramStart"/>
      <w:r w:rsidRPr="005056C8">
        <w:rPr>
          <w:rFonts w:ascii="Arial" w:hAnsi="Arial" w:cs="Arial"/>
          <w:szCs w:val="24"/>
        </w:rPr>
        <w:t>);</w:t>
      </w:r>
      <w:proofErr w:type="gramEnd"/>
    </w:p>
    <w:p w14:paraId="4CD66B63"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 xml:space="preserve">greement, unless storage is legally required (Article 28(3g)) or where that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E15E13" w:rsidRPr="005056C8">
        <w:rPr>
          <w:rFonts w:ascii="Arial" w:hAnsi="Arial" w:cs="Arial"/>
          <w:szCs w:val="24"/>
        </w:rPr>
        <w:t>c</w:t>
      </w:r>
      <w:r w:rsidRPr="005056C8">
        <w:rPr>
          <w:rFonts w:ascii="Arial" w:hAnsi="Arial" w:cs="Arial"/>
          <w:szCs w:val="24"/>
        </w:rPr>
        <w:t>ontroller for the purpose of clinical care or other legal purposes; and</w:t>
      </w:r>
    </w:p>
    <w:p w14:paraId="58E2A5F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maintain a record of </w:t>
      </w:r>
      <w:r w:rsidR="00E15E13" w:rsidRPr="005056C8">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its </w:t>
      </w:r>
      <w:r w:rsidR="00E15E13" w:rsidRPr="005056C8">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E15E13" w:rsidRPr="005056C8">
        <w:rPr>
          <w:rFonts w:ascii="Arial" w:hAnsi="Arial" w:cs="Arial"/>
          <w:szCs w:val="24"/>
        </w:rPr>
        <w:t>p</w:t>
      </w:r>
      <w:r w:rsidRPr="005056C8">
        <w:rPr>
          <w:rFonts w:ascii="Arial" w:hAnsi="Arial" w:cs="Arial"/>
          <w:szCs w:val="24"/>
        </w:rPr>
        <w:t>rotocol</w:t>
      </w:r>
      <w:proofErr w:type="gramStart"/>
      <w:r w:rsidRPr="005056C8">
        <w:rPr>
          <w:rFonts w:ascii="Arial" w:hAnsi="Arial" w:cs="Arial"/>
          <w:szCs w:val="24"/>
        </w:rPr>
        <w:t>);</w:t>
      </w:r>
      <w:proofErr w:type="gramEnd"/>
    </w:p>
    <w:p w14:paraId="6911C447"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E15E13" w:rsidRPr="005056C8">
        <w:rPr>
          <w:rFonts w:ascii="Arial" w:hAnsi="Arial" w:cs="Arial"/>
          <w:szCs w:val="24"/>
        </w:rPr>
        <w:t>a</w:t>
      </w:r>
      <w:r w:rsidRPr="005056C8">
        <w:rPr>
          <w:rFonts w:ascii="Arial" w:hAnsi="Arial" w:cs="Arial"/>
          <w:szCs w:val="24"/>
        </w:rPr>
        <w:t xml:space="preserve">gents who have access to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 duties under this </w:t>
      </w:r>
      <w:proofErr w:type="gramStart"/>
      <w:r w:rsidRPr="005056C8">
        <w:rPr>
          <w:rFonts w:ascii="Arial" w:hAnsi="Arial" w:cs="Arial"/>
          <w:szCs w:val="24"/>
        </w:rPr>
        <w:t>clause;</w:t>
      </w:r>
      <w:proofErr w:type="gramEnd"/>
    </w:p>
    <w:p w14:paraId="496C33CE"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AE016F" w:rsidRPr="005056C8">
        <w:rPr>
          <w:rFonts w:ascii="Arial" w:hAnsi="Arial" w:cs="Arial"/>
          <w:szCs w:val="24"/>
        </w:rPr>
        <w:t>d</w:t>
      </w:r>
      <w:r w:rsidRPr="005056C8">
        <w:rPr>
          <w:rFonts w:ascii="Arial" w:hAnsi="Arial" w:cs="Arial"/>
          <w:szCs w:val="24"/>
        </w:rPr>
        <w:t xml:space="preserve">ata </w:t>
      </w:r>
      <w:r w:rsidR="00AE016F" w:rsidRPr="005056C8">
        <w:rPr>
          <w:rFonts w:ascii="Arial" w:hAnsi="Arial" w:cs="Arial"/>
          <w:szCs w:val="24"/>
        </w:rPr>
        <w:t>p</w:t>
      </w:r>
      <w:r w:rsidRPr="005056C8">
        <w:rPr>
          <w:rFonts w:ascii="Arial" w:hAnsi="Arial" w:cs="Arial"/>
          <w:szCs w:val="24"/>
        </w:rPr>
        <w:t xml:space="preserve">rotection </w:t>
      </w:r>
      <w:r w:rsidR="00AE016F" w:rsidRPr="005056C8">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AE016F" w:rsidRPr="005056C8">
        <w:rPr>
          <w:rFonts w:ascii="Arial" w:hAnsi="Arial" w:cs="Arial"/>
          <w:szCs w:val="24"/>
        </w:rPr>
        <w:t>p</w:t>
      </w:r>
      <w:r w:rsidRPr="005056C8">
        <w:rPr>
          <w:rFonts w:ascii="Arial" w:hAnsi="Arial" w:cs="Arial"/>
          <w:szCs w:val="24"/>
        </w:rPr>
        <w:t xml:space="preserve">articipating </w:t>
      </w:r>
      <w:r w:rsidR="00AE016F" w:rsidRPr="005056C8">
        <w:rPr>
          <w:rFonts w:ascii="Arial" w:hAnsi="Arial" w:cs="Arial"/>
          <w:szCs w:val="24"/>
        </w:rPr>
        <w:t>s</w:t>
      </w:r>
      <w:r w:rsidRPr="005056C8">
        <w:rPr>
          <w:rFonts w:ascii="Arial" w:hAnsi="Arial" w:cs="Arial"/>
          <w:szCs w:val="24"/>
        </w:rPr>
        <w:t xml:space="preserve">ite and/or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p>
    <w:p w14:paraId="7D302E2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outside the European Economic Area.</w:t>
      </w:r>
    </w:p>
    <w:p w14:paraId="3C67D64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AE016F" w:rsidRPr="005056C8">
        <w:rPr>
          <w:rFonts w:ascii="Arial" w:hAnsi="Arial" w:cs="Arial"/>
          <w:szCs w:val="24"/>
        </w:rPr>
        <w:t>p</w:t>
      </w:r>
      <w:r w:rsidRPr="005056C8">
        <w:rPr>
          <w:rFonts w:ascii="Arial" w:hAnsi="Arial" w:cs="Arial"/>
          <w:szCs w:val="24"/>
        </w:rPr>
        <w:t xml:space="preserve">rocesses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outside of the European Economic Area as the </w:t>
      </w:r>
      <w:r w:rsidR="00C7380F" w:rsidRPr="005056C8">
        <w:rPr>
          <w:rFonts w:ascii="Arial" w:hAnsi="Arial" w:cs="Arial"/>
          <w:szCs w:val="24"/>
        </w:rPr>
        <w:t>Sponsor</w:t>
      </w:r>
      <w:r w:rsidRPr="005056C8">
        <w:rPr>
          <w:rFonts w:ascii="Arial" w:hAnsi="Arial" w:cs="Arial"/>
          <w:szCs w:val="24"/>
        </w:rPr>
        <w:t xml:space="preserve">’s </w:t>
      </w:r>
      <w:r w:rsidR="00AE016F" w:rsidRPr="005056C8">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DCF6AD6"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NHS/HSC organisation,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29561438"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personal data from this participating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1D745C" w:rsidRPr="005056C8">
              <w:rPr>
                <w:rFonts w:eastAsiaTheme="minorEastAsia" w:cs="Arial"/>
                <w:szCs w:val="24"/>
                <w:lang w:eastAsia="en-GB"/>
              </w:rPr>
              <w:t xml:space="preserve">organisation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agents, </w:t>
            </w:r>
            <w:r w:rsidR="00D01713">
              <w:rPr>
                <w:rFonts w:eastAsiaTheme="minorEastAsia" w:cs="Arial"/>
                <w:szCs w:val="24"/>
                <w:lang w:eastAsia="en-GB"/>
              </w:rPr>
              <w:t>or</w:t>
            </w:r>
            <w:r w:rsidR="001D745C" w:rsidRPr="005056C8">
              <w:rPr>
                <w:rFonts w:eastAsiaTheme="minorEastAsia" w:cs="Arial"/>
                <w:szCs w:val="24"/>
                <w:lang w:eastAsia="en-GB"/>
              </w:rPr>
              <w:t xml:space="preserve"> transfer of confidential information between the </w:t>
            </w:r>
            <w:r w:rsidR="00E52783" w:rsidRPr="005056C8">
              <w:rPr>
                <w:rFonts w:eastAsiaTheme="minorEastAsia" w:cs="Arial"/>
                <w:szCs w:val="24"/>
                <w:lang w:eastAsia="en-GB"/>
              </w:rPr>
              <w:t>Parties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1916DC" w:rsidRPr="005056C8">
              <w:rPr>
                <w:rFonts w:eastAsiaTheme="minorEastAsia" w:cs="Arial"/>
                <w:szCs w:val="24"/>
                <w:lang w:eastAsia="en-GB"/>
              </w:rPr>
              <w:t>appendix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758185E4" w:rsidR="001D745C" w:rsidRPr="005056C8" w:rsidRDefault="00403677"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Personal </w:t>
      </w:r>
      <w:r w:rsidR="006957C2" w:rsidRPr="005056C8">
        <w:rPr>
          <w:rFonts w:cs="Arial"/>
          <w:szCs w:val="24"/>
        </w:rPr>
        <w:t>d</w:t>
      </w:r>
      <w:r w:rsidRPr="005056C8">
        <w:rPr>
          <w:rFonts w:cs="Arial"/>
          <w:szCs w:val="24"/>
        </w:rPr>
        <w:t xml:space="preserve">ata shall not be disclosed to the </w:t>
      </w:r>
      <w:r w:rsidR="00C7380F" w:rsidRPr="005056C8">
        <w:rPr>
          <w:rFonts w:cs="Arial"/>
          <w:szCs w:val="24"/>
        </w:rPr>
        <w:t>Sponsor</w:t>
      </w:r>
      <w:r w:rsidRPr="005056C8">
        <w:rPr>
          <w:rFonts w:cs="Arial"/>
          <w:szCs w:val="24"/>
        </w:rPr>
        <w:t xml:space="preserve"> by the </w:t>
      </w:r>
      <w:r w:rsidR="006957C2"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6957C2" w:rsidRPr="005056C8">
        <w:rPr>
          <w:rFonts w:cs="Arial"/>
          <w:szCs w:val="24"/>
        </w:rPr>
        <w:t>organisation</w:t>
      </w:r>
      <w:r w:rsidRPr="005056C8">
        <w:rPr>
          <w:rFonts w:cs="Arial"/>
          <w:szCs w:val="24"/>
        </w:rPr>
        <w:t xml:space="preserve">, save where this is required directly or indirectly to satisfy the requirements of the </w:t>
      </w:r>
      <w:r w:rsidR="006957C2" w:rsidRPr="005056C8">
        <w:rPr>
          <w:rFonts w:cs="Arial"/>
          <w:szCs w:val="24"/>
        </w:rPr>
        <w:t>p</w:t>
      </w:r>
      <w:r w:rsidRPr="005056C8">
        <w:rPr>
          <w:rFonts w:cs="Arial"/>
          <w:szCs w:val="24"/>
        </w:rPr>
        <w:t xml:space="preserve">rotocol, or for the purpose of monitoring or reporting adverse events, or in relation to a claim or proceeding brought by a </w:t>
      </w:r>
      <w:r w:rsidR="006957C2" w:rsidRPr="005056C8">
        <w:rPr>
          <w:rFonts w:cs="Arial"/>
          <w:szCs w:val="24"/>
        </w:rPr>
        <w:t>p</w:t>
      </w:r>
      <w:r w:rsidRPr="005056C8">
        <w:rPr>
          <w:rFonts w:cs="Arial"/>
          <w:szCs w:val="24"/>
        </w:rPr>
        <w:t xml:space="preserve">articipant in connection with the </w:t>
      </w:r>
      <w:r w:rsidR="006957C2" w:rsidRPr="005056C8">
        <w:rPr>
          <w:rFonts w:cs="Arial"/>
          <w:szCs w:val="24"/>
        </w:rPr>
        <w:t>s</w:t>
      </w:r>
      <w:r w:rsidRPr="005056C8">
        <w:rPr>
          <w:rFonts w:cs="Arial"/>
          <w:szCs w:val="24"/>
        </w:rPr>
        <w:t>tudy.</w:t>
      </w:r>
    </w:p>
    <w:p w14:paraId="1E7E5EA8"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use </w:t>
      </w:r>
      <w:r w:rsidR="006957C2" w:rsidRPr="005056C8">
        <w:rPr>
          <w:rFonts w:cs="Arial"/>
          <w:szCs w:val="24"/>
        </w:rPr>
        <w:t>p</w:t>
      </w:r>
      <w:r w:rsidRPr="005056C8">
        <w:rPr>
          <w:rFonts w:cs="Arial"/>
          <w:szCs w:val="24"/>
        </w:rPr>
        <w:t xml:space="preserve">ersonal </w:t>
      </w:r>
      <w:r w:rsidR="006957C2" w:rsidRPr="005056C8">
        <w:rPr>
          <w:rFonts w:cs="Arial"/>
          <w:szCs w:val="24"/>
        </w:rPr>
        <w:t>d</w:t>
      </w:r>
      <w:r w:rsidRPr="005056C8">
        <w:rPr>
          <w:rFonts w:cs="Arial"/>
          <w:szCs w:val="24"/>
        </w:rPr>
        <w:t xml:space="preserve">ata solely in connection with the operation of the </w:t>
      </w:r>
      <w:r w:rsidR="00AC0C79" w:rsidRPr="005056C8">
        <w:rPr>
          <w:rFonts w:cs="Arial"/>
          <w:szCs w:val="24"/>
        </w:rPr>
        <w:t>A</w:t>
      </w:r>
      <w:r w:rsidRPr="005056C8">
        <w:rPr>
          <w:rFonts w:cs="Arial"/>
          <w:szCs w:val="24"/>
        </w:rPr>
        <w:t xml:space="preserve">greement, or otherwise for purposes not incompatible with this original purpose (Article 5, 1 (b) GDPR), and not otherwise. In particular, </w:t>
      </w:r>
    </w:p>
    <w:p w14:paraId="71020648"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Not to disclose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any person except in accordance with applicable legal requirements and codes of practice.</w:t>
      </w:r>
    </w:p>
    <w:p w14:paraId="75B7DB4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comply with the obligations placed on a </w:t>
      </w:r>
      <w:r w:rsidR="005E2797" w:rsidRPr="005056C8">
        <w:rPr>
          <w:rFonts w:cs="Arial"/>
          <w:szCs w:val="24"/>
        </w:rPr>
        <w:t>c</w:t>
      </w:r>
      <w:r w:rsidRPr="005056C8">
        <w:rPr>
          <w:rFonts w:cs="Arial"/>
          <w:szCs w:val="24"/>
        </w:rPr>
        <w:t xml:space="preserve">ontroller by the </w:t>
      </w:r>
      <w:r w:rsidR="005E2797" w:rsidRPr="005056C8">
        <w:rPr>
          <w:rFonts w:cs="Arial"/>
          <w:szCs w:val="24"/>
        </w:rPr>
        <w:t>d</w:t>
      </w:r>
      <w:r w:rsidRPr="005056C8">
        <w:rPr>
          <w:rFonts w:cs="Arial"/>
          <w:szCs w:val="24"/>
        </w:rPr>
        <w:t xml:space="preserve">ata </w:t>
      </w:r>
      <w:r w:rsidR="005E2797" w:rsidRPr="005056C8">
        <w:rPr>
          <w:rFonts w:cs="Arial"/>
          <w:szCs w:val="24"/>
        </w:rPr>
        <w:t>p</w:t>
      </w:r>
      <w:r w:rsidRPr="005056C8">
        <w:rPr>
          <w:rFonts w:cs="Arial"/>
          <w:szCs w:val="24"/>
        </w:rPr>
        <w:t xml:space="preserve">rotection </w:t>
      </w:r>
      <w:r w:rsidR="005E2797" w:rsidRPr="005056C8">
        <w:rPr>
          <w:rFonts w:cs="Arial"/>
          <w:szCs w:val="24"/>
        </w:rPr>
        <w:t>l</w:t>
      </w:r>
      <w:r w:rsidRPr="005056C8">
        <w:rPr>
          <w:rFonts w:cs="Arial"/>
          <w:szCs w:val="24"/>
        </w:rPr>
        <w:t xml:space="preserve">egislation. This is not limited to, but includes, being responsible for and able to demonstrate compliance with the principles relating to </w:t>
      </w:r>
      <w:r w:rsidR="005E2797" w:rsidRPr="005056C8">
        <w:rPr>
          <w:rFonts w:cs="Arial"/>
          <w:szCs w:val="24"/>
        </w:rPr>
        <w:t>p</w:t>
      </w:r>
      <w:r w:rsidRPr="005056C8">
        <w:rPr>
          <w:rFonts w:cs="Arial"/>
          <w:szCs w:val="24"/>
        </w:rPr>
        <w:t xml:space="preserve">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(Article 5 GDPR)</w:t>
      </w:r>
    </w:p>
    <w:p w14:paraId="2964655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persons processing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 this </w:t>
      </w:r>
      <w:r w:rsidR="00AC0C79" w:rsidRPr="005056C8">
        <w:rPr>
          <w:rFonts w:cs="Arial"/>
          <w:szCs w:val="24"/>
        </w:rPr>
        <w:t>A</w:t>
      </w:r>
      <w:r w:rsidRPr="005056C8">
        <w:rPr>
          <w:rFonts w:cs="Arial"/>
          <w:szCs w:val="24"/>
        </w:rPr>
        <w:t>greement are equipped to do so respectfully and safely. In particular:</w:t>
      </w:r>
    </w:p>
    <w:p w14:paraId="0B90DB7B"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w:t>
      </w:r>
      <w:proofErr w:type="gramStart"/>
      <w:r w:rsidRPr="005056C8">
        <w:rPr>
          <w:rFonts w:cs="Arial"/>
          <w:szCs w:val="24"/>
        </w:rPr>
        <w:t>consultants</w:t>
      </w:r>
      <w:proofErr w:type="gramEnd"/>
      <w:r w:rsidRPr="005056C8">
        <w:rPr>
          <w:rFonts w:cs="Arial"/>
          <w:szCs w:val="24"/>
        </w:rPr>
        <w:t xml:space="preserve"> and subcontractors of the </w:t>
      </w:r>
      <w:r w:rsidR="005E2797"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5E2797" w:rsidRPr="005056C8">
        <w:rPr>
          <w:rFonts w:cs="Arial"/>
          <w:szCs w:val="24"/>
        </w:rPr>
        <w:t>organisation</w:t>
      </w:r>
      <w:r w:rsidRPr="005056C8">
        <w:rPr>
          <w:rFonts w:cs="Arial"/>
          <w:szCs w:val="24"/>
        </w:rPr>
        <w:t xml:space="preserve">)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understand the responsibilities for information governance, including their obligation to </w:t>
      </w:r>
      <w:r w:rsidR="005E2797" w:rsidRPr="005056C8">
        <w:rPr>
          <w:rFonts w:cs="Arial"/>
          <w:szCs w:val="24"/>
        </w:rPr>
        <w:t>p</w:t>
      </w:r>
      <w:r w:rsidRPr="005056C8">
        <w:rPr>
          <w:rFonts w:cs="Arial"/>
          <w:szCs w:val="24"/>
        </w:rPr>
        <w:t xml:space="preserve">rocess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securely and to only disseminate or disclose for lawful and appropriate purposes.</w:t>
      </w:r>
    </w:p>
    <w:p w14:paraId="4F40B07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w:t>
      </w:r>
      <w:proofErr w:type="gramStart"/>
      <w:r w:rsidRPr="005056C8">
        <w:rPr>
          <w:rFonts w:cs="Arial"/>
          <w:szCs w:val="24"/>
        </w:rPr>
        <w:t>consultants</w:t>
      </w:r>
      <w:proofErr w:type="gramEnd"/>
      <w:r w:rsidRPr="005056C8">
        <w:rPr>
          <w:rFonts w:cs="Arial"/>
          <w:szCs w:val="24"/>
        </w:rPr>
        <w:t xml:space="preserve"> and subcontractors of the Participating </w:t>
      </w:r>
      <w:r w:rsidR="00450D1B" w:rsidRPr="005056C8">
        <w:rPr>
          <w:rFonts w:cs="Arial"/>
          <w:szCs w:val="24"/>
        </w:rPr>
        <w:t>NHS / HSC Organisation</w:t>
      </w:r>
      <w:r w:rsidRPr="005056C8">
        <w:rPr>
          <w:rFonts w:cs="Arial"/>
          <w:szCs w:val="24"/>
        </w:rPr>
        <w:t>) have appropriate contracts providing for personal accountability and sanctions for breach of confidence or misuse of data including deliberate or avoidable data breaches.</w:t>
      </w:r>
    </w:p>
    <w:p w14:paraId="7FBF64B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proactively prevent data security breaches and to respond appropriately to incidents or near misses. In particular, </w:t>
      </w:r>
    </w:p>
    <w:p w14:paraId="6C88320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that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are only accessible to persons who need it for the purposes of the </w:t>
      </w:r>
      <w:r w:rsidR="005E2797" w:rsidRPr="005056C8">
        <w:rPr>
          <w:rFonts w:cs="Arial"/>
          <w:szCs w:val="24"/>
        </w:rPr>
        <w:t>s</w:t>
      </w:r>
      <w:r w:rsidRPr="005056C8">
        <w:rPr>
          <w:rFonts w:cs="Arial"/>
          <w:szCs w:val="24"/>
        </w:rPr>
        <w:t>tudy and to remove access as soon as reasonably possible once it is no longer needed.</w:t>
      </w:r>
    </w:p>
    <w:p w14:paraId="3FF4E794"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all access to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on IT systems processed for </w:t>
      </w:r>
      <w:r w:rsidR="005E2797" w:rsidRPr="005056C8">
        <w:rPr>
          <w:rFonts w:cs="Arial"/>
          <w:szCs w:val="24"/>
        </w:rPr>
        <w:t>s</w:t>
      </w:r>
      <w:r w:rsidRPr="005056C8">
        <w:rPr>
          <w:rFonts w:cs="Arial"/>
          <w:szCs w:val="24"/>
        </w:rPr>
        <w:t>tudy purposes can be attributed to individuals.</w:t>
      </w:r>
    </w:p>
    <w:p w14:paraId="3164DDED"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lastRenderedPageBreak/>
        <w:t>To identify</w:t>
      </w:r>
      <w:r w:rsidR="005E2797" w:rsidRPr="005056C8">
        <w:rPr>
          <w:rFonts w:cs="Arial"/>
          <w:szCs w:val="24"/>
        </w:rPr>
        <w:t>, review</w:t>
      </w:r>
      <w:r w:rsidRPr="005056C8">
        <w:rPr>
          <w:rFonts w:cs="Arial"/>
          <w:szCs w:val="24"/>
        </w:rPr>
        <w:t xml:space="preserve"> and improve processes which have caused breaches or near misses, or which force persons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use workarounds which compromise data security.</w:t>
      </w:r>
    </w:p>
    <w:p w14:paraId="05A299AE"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adopt measures to identify and resist cyber-attacks against services and to respond to relevant external security advice.</w:t>
      </w:r>
    </w:p>
    <w:p w14:paraId="49EE4D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w:t>
      </w:r>
      <w:proofErr w:type="gramStart"/>
      <w:r w:rsidRPr="005056C8">
        <w:rPr>
          <w:rFonts w:cs="Arial"/>
          <w:szCs w:val="24"/>
        </w:rPr>
        <w:t>take action</w:t>
      </w:r>
      <w:proofErr w:type="gramEnd"/>
      <w:r w:rsidRPr="005056C8">
        <w:rPr>
          <w:rFonts w:cs="Arial"/>
          <w:szCs w:val="24"/>
        </w:rPr>
        <w:t xml:space="preserve"> immediately following a data breach or near miss.</w:t>
      </w:r>
    </w:p>
    <w:p w14:paraId="562998A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w:t>
      </w:r>
      <w:r w:rsidR="005E2797" w:rsidRPr="005056C8">
        <w:rPr>
          <w:rFonts w:cs="Arial"/>
          <w:szCs w:val="24"/>
        </w:rPr>
        <w:t xml:space="preserve">personal </w:t>
      </w:r>
      <w:r w:rsidRPr="005056C8">
        <w:rPr>
          <w:rFonts w:cs="Arial"/>
          <w:szCs w:val="24"/>
        </w:rPr>
        <w:t xml:space="preserve">data are </w:t>
      </w:r>
      <w:r w:rsidR="005E2797" w:rsidRPr="005056C8">
        <w:rPr>
          <w:rFonts w:cs="Arial"/>
          <w:szCs w:val="24"/>
        </w:rPr>
        <w:t>p</w:t>
      </w:r>
      <w:r w:rsidRPr="005056C8">
        <w:rPr>
          <w:rFonts w:cs="Arial"/>
          <w:szCs w:val="24"/>
        </w:rPr>
        <w:t>rocessed using secure and up to date technology. In particular,</w:t>
      </w:r>
    </w:p>
    <w:p w14:paraId="14D28A67"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no unsupported operating systems, software or internet browsers are used to support the processing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for the purposes of the </w:t>
      </w:r>
      <w:r w:rsidR="005E2797" w:rsidRPr="005056C8">
        <w:rPr>
          <w:rFonts w:cs="Arial"/>
          <w:szCs w:val="24"/>
        </w:rPr>
        <w:t>s</w:t>
      </w:r>
      <w:r w:rsidRPr="005056C8">
        <w:rPr>
          <w:rFonts w:cs="Arial"/>
          <w:szCs w:val="24"/>
        </w:rPr>
        <w:t>tudy.</w:t>
      </w:r>
    </w:p>
    <w:p w14:paraId="6C144052"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put in place a strategy for protecting relevant IT systems from cyber threats which is based on a proven cyber security framework such as Cyber Essentials.</w:t>
      </w:r>
    </w:p>
    <w:p w14:paraId="5FF47E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IT suppliers are held accountable via contracts for protecting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they Process and for meetings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64" w:name="_Ref184454757"/>
      <w:r w:rsidRPr="005056C8">
        <w:rPr>
          <w:rFonts w:cs="Arial"/>
          <w:szCs w:val="24"/>
        </w:rPr>
        <w:br w:type="page"/>
      </w:r>
    </w:p>
    <w:p w14:paraId="03F83F94" w14:textId="77777777" w:rsidR="00651447" w:rsidRPr="005056C8" w:rsidRDefault="00651447" w:rsidP="005056C8">
      <w:pPr>
        <w:pStyle w:val="Heading1"/>
        <w:rPr>
          <w:rFonts w:cs="Arial"/>
        </w:rPr>
      </w:pPr>
      <w:r w:rsidRPr="005056C8">
        <w:rPr>
          <w:rFonts w:cs="Arial"/>
        </w:rPr>
        <w:lastRenderedPageBreak/>
        <w:t>Appendix 6: Intellectual Property Rights</w:t>
      </w:r>
      <w:bookmarkEnd w:id="64"/>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5879FC3"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organisation,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5D79CD83"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background intellectual property rights,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intellectual property</w:t>
            </w:r>
            <w:r w:rsidR="00E347EC">
              <w:rPr>
                <w:rFonts w:eastAsiaTheme="minorEastAsia" w:cs="Arial"/>
                <w:szCs w:val="24"/>
                <w:lang w:eastAsia="en-GB"/>
              </w:rPr>
              <w:t>?  If no, t</w:t>
            </w:r>
            <w:r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2990C498" w:rsidR="009C46E8" w:rsidRPr="005056C8" w:rsidRDefault="00E814BD" w:rsidP="005056C8">
                <w:pPr>
                  <w:jc w:val="center"/>
                  <w:rPr>
                    <w:rFonts w:cs="Arial"/>
                    <w:szCs w:val="24"/>
                  </w:rPr>
                </w:pPr>
                <w:r>
                  <w:rPr>
                    <w:rStyle w:val="Style3"/>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65" w:name="_Ref168906366"/>
    </w:p>
    <w:p w14:paraId="383FECBF" w14:textId="77777777" w:rsidR="00651447" w:rsidRPr="005056C8" w:rsidRDefault="00651447" w:rsidP="005056C8">
      <w:pPr>
        <w:pStyle w:val="ListParagraph"/>
        <w:numPr>
          <w:ilvl w:val="0"/>
          <w:numId w:val="19"/>
        </w:numPr>
        <w:spacing w:before="240" w:line="240" w:lineRule="auto"/>
        <w:ind w:left="357" w:hanging="357"/>
        <w:rPr>
          <w:rFonts w:cs="Arial"/>
          <w:szCs w:val="24"/>
        </w:rPr>
      </w:pPr>
      <w:r w:rsidRPr="005056C8">
        <w:rPr>
          <w:rFonts w:cs="Arial"/>
          <w:snapToGrid w:val="0"/>
          <w:szCs w:val="24"/>
        </w:rPr>
        <w:t xml:space="preserve">All </w:t>
      </w:r>
      <w:r w:rsidR="0056355E" w:rsidRPr="005056C8">
        <w:rPr>
          <w:rFonts w:cs="Arial"/>
          <w:snapToGrid w:val="0"/>
          <w:szCs w:val="24"/>
        </w:rPr>
        <w:t>background intellectual property r</w:t>
      </w:r>
      <w:r w:rsidRPr="005056C8">
        <w:rPr>
          <w:rFonts w:cs="Arial"/>
          <w:snapToGrid w:val="0"/>
          <w:szCs w:val="24"/>
        </w:rPr>
        <w:t>ights (including licences)</w:t>
      </w:r>
      <w:r w:rsidR="0056355E" w:rsidRPr="005056C8">
        <w:rPr>
          <w:rFonts w:cs="Arial"/>
          <w:snapToGrid w:val="0"/>
          <w:szCs w:val="24"/>
        </w:rPr>
        <w:t xml:space="preserve"> and </w:t>
      </w:r>
      <w:proofErr w:type="spellStart"/>
      <w:r w:rsidR="0056355E" w:rsidRPr="005056C8">
        <w:rPr>
          <w:rFonts w:cs="Arial"/>
          <w:snapToGrid w:val="0"/>
          <w:szCs w:val="24"/>
        </w:rPr>
        <w:t>know h</w:t>
      </w:r>
      <w:r w:rsidRPr="005056C8">
        <w:rPr>
          <w:rFonts w:cs="Arial"/>
          <w:snapToGrid w:val="0"/>
          <w:szCs w:val="24"/>
        </w:rPr>
        <w:t>ow</w:t>
      </w:r>
      <w:proofErr w:type="spellEnd"/>
      <w:r w:rsidRPr="005056C8">
        <w:rPr>
          <w:rFonts w:cs="Arial"/>
          <w:snapToGrid w:val="0"/>
          <w:szCs w:val="24"/>
        </w:rPr>
        <w:t xml:space="preserve"> and their improvements used in connection with the Study shall remain the property of the Party introducing the same and t</w:t>
      </w:r>
      <w:bookmarkEnd w:id="65"/>
      <w:r w:rsidRPr="005056C8">
        <w:rPr>
          <w:rFonts w:cs="Arial"/>
          <w:snapToGrid w:val="0"/>
          <w:szCs w:val="24"/>
        </w:rPr>
        <w:t>he exercise of such rights for purposes of the Study shall not knowingly infringe any third party’s rights.</w:t>
      </w:r>
    </w:p>
    <w:p w14:paraId="076A2592"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All </w:t>
      </w:r>
      <w:r w:rsidR="0056355E" w:rsidRPr="005056C8">
        <w:rPr>
          <w:rFonts w:cs="Arial"/>
          <w:szCs w:val="24"/>
        </w:rPr>
        <w:t>i</w:t>
      </w:r>
      <w:r w:rsidRPr="005056C8">
        <w:rPr>
          <w:rFonts w:cs="Arial"/>
          <w:szCs w:val="24"/>
        </w:rPr>
        <w:t>ntelle</w:t>
      </w:r>
      <w:r w:rsidR="0056355E" w:rsidRPr="005056C8">
        <w:rPr>
          <w:rFonts w:cs="Arial"/>
          <w:szCs w:val="24"/>
        </w:rPr>
        <w:t>ctual property rights and know how in the Protocol, and in the study d</w:t>
      </w:r>
      <w:r w:rsidRPr="005056C8">
        <w:rPr>
          <w:rFonts w:cs="Arial"/>
          <w:szCs w:val="24"/>
        </w:rPr>
        <w:t xml:space="preserve">ata, excluding clinical procedures developed or used by the Participating </w:t>
      </w:r>
      <w:bookmarkStart w:id="66" w:name="_Hlk5390165"/>
      <w:r w:rsidR="0056355E" w:rsidRPr="005056C8">
        <w:rPr>
          <w:rFonts w:cs="Arial"/>
          <w:szCs w:val="24"/>
        </w:rPr>
        <w:t>NHS / HSC Organisation</w:t>
      </w:r>
      <w:bookmarkEnd w:id="66"/>
      <w:r w:rsidR="0056355E" w:rsidRPr="005056C8">
        <w:rPr>
          <w:rFonts w:cs="Arial"/>
          <w:szCs w:val="24"/>
        </w:rPr>
        <w:t xml:space="preserve"> </w:t>
      </w:r>
      <w:r w:rsidRPr="005056C8">
        <w:rPr>
          <w:rFonts w:cs="Arial"/>
          <w:szCs w:val="24"/>
        </w:rPr>
        <w:t xml:space="preserve">independently of the Study, shall belong to the </w:t>
      </w:r>
      <w:r w:rsidR="00C7380F" w:rsidRPr="005056C8">
        <w:rPr>
          <w:rFonts w:cs="Arial"/>
          <w:szCs w:val="24"/>
        </w:rPr>
        <w:t>Sponsor</w:t>
      </w:r>
      <w:r w:rsidRPr="005056C8">
        <w:rPr>
          <w:rFonts w:cs="Arial"/>
          <w:szCs w:val="24"/>
        </w:rPr>
        <w:t xml:space="preserve">.  The Participating </w:t>
      </w:r>
      <w:r w:rsidR="0056355E" w:rsidRPr="005056C8">
        <w:rPr>
          <w:rFonts w:cs="Arial"/>
          <w:szCs w:val="24"/>
        </w:rPr>
        <w:t>NHS / HSC Organisation hereby assigns all such i</w:t>
      </w:r>
      <w:r w:rsidRPr="005056C8">
        <w:rPr>
          <w:rFonts w:cs="Arial"/>
          <w:szCs w:val="24"/>
        </w:rPr>
        <w:t>n</w:t>
      </w:r>
      <w:r w:rsidR="0056355E" w:rsidRPr="005056C8">
        <w:rPr>
          <w:rFonts w:cs="Arial"/>
          <w:szCs w:val="24"/>
        </w:rPr>
        <w:t>tellectual property r</w:t>
      </w:r>
      <w:r w:rsidRPr="005056C8">
        <w:rPr>
          <w:rFonts w:cs="Arial"/>
          <w:szCs w:val="24"/>
        </w:rPr>
        <w:t>ights, and u</w:t>
      </w:r>
      <w:r w:rsidR="0056355E" w:rsidRPr="005056C8">
        <w:rPr>
          <w:rFonts w:cs="Arial"/>
          <w:szCs w:val="24"/>
        </w:rPr>
        <w:t>ndertakes to disclose all such know h</w:t>
      </w:r>
      <w:r w:rsidRPr="005056C8">
        <w:rPr>
          <w:rFonts w:cs="Arial"/>
          <w:szCs w:val="24"/>
        </w:rPr>
        <w:t xml:space="preserve">ow, to the </w:t>
      </w:r>
      <w:r w:rsidR="00C7380F" w:rsidRPr="005056C8">
        <w:rPr>
          <w:rFonts w:cs="Arial"/>
          <w:szCs w:val="24"/>
        </w:rPr>
        <w:t>Sponsor</w:t>
      </w:r>
      <w:r w:rsidRPr="005056C8">
        <w:rPr>
          <w:rFonts w:cs="Arial"/>
          <w:szCs w:val="24"/>
        </w:rPr>
        <w:t>.</w:t>
      </w:r>
      <w:bookmarkStart w:id="67" w:name="_Ref169688056"/>
      <w:bookmarkEnd w:id="67"/>
    </w:p>
    <w:p w14:paraId="0E2FFEC6" w14:textId="6AB4D67C" w:rsidR="00651447" w:rsidRPr="005056C8" w:rsidRDefault="0056355E" w:rsidP="005056C8">
      <w:pPr>
        <w:pStyle w:val="ListParagraph"/>
        <w:numPr>
          <w:ilvl w:val="0"/>
          <w:numId w:val="19"/>
        </w:numPr>
        <w:spacing w:before="120" w:line="240" w:lineRule="auto"/>
        <w:ind w:left="357" w:hanging="357"/>
        <w:rPr>
          <w:rFonts w:cs="Arial"/>
          <w:szCs w:val="24"/>
        </w:rPr>
      </w:pPr>
      <w:r w:rsidRPr="005056C8">
        <w:rPr>
          <w:rFonts w:cs="Arial"/>
          <w:szCs w:val="24"/>
        </w:rPr>
        <w:t>Subject to clause</w:t>
      </w:r>
      <w:r w:rsidR="002C55BD">
        <w:rPr>
          <w:rFonts w:cs="Arial"/>
          <w:szCs w:val="24"/>
        </w:rPr>
        <w:t>s</w:t>
      </w:r>
      <w:r w:rsidRPr="005056C8">
        <w:rPr>
          <w:rFonts w:cs="Arial"/>
          <w:szCs w:val="24"/>
        </w:rPr>
        <w:t xml:space="preserve"> 1 and 2, all intellectual property r</w:t>
      </w:r>
      <w:r w:rsidR="00651447" w:rsidRPr="005056C8">
        <w:rPr>
          <w:rFonts w:cs="Arial"/>
          <w:szCs w:val="24"/>
        </w:rPr>
        <w:t xml:space="preserve">ights deriving or arising from the </w:t>
      </w:r>
      <w:proofErr w:type="gramStart"/>
      <w:r w:rsidR="00651447" w:rsidRPr="005056C8">
        <w:rPr>
          <w:rFonts w:cs="Arial"/>
          <w:szCs w:val="24"/>
        </w:rPr>
        <w:t>Material</w:t>
      </w:r>
      <w:proofErr w:type="gramEnd"/>
      <w:r w:rsidR="00651447" w:rsidRPr="005056C8">
        <w:rPr>
          <w:rFonts w:cs="Arial"/>
          <w:szCs w:val="24"/>
        </w:rPr>
        <w:t xml:space="preserve"> or any derivations of the Material provided to the </w:t>
      </w:r>
      <w:r w:rsidR="00C7380F" w:rsidRPr="005056C8">
        <w:rPr>
          <w:rFonts w:cs="Arial"/>
          <w:szCs w:val="24"/>
        </w:rPr>
        <w:t>Sponsor</w:t>
      </w:r>
      <w:r w:rsidR="00651447" w:rsidRPr="005056C8">
        <w:rPr>
          <w:rFonts w:cs="Arial"/>
          <w:szCs w:val="24"/>
        </w:rPr>
        <w:t xml:space="preserve"> by the Participating </w:t>
      </w:r>
      <w:r w:rsidRPr="005056C8">
        <w:rPr>
          <w:rFonts w:cs="Arial"/>
          <w:szCs w:val="24"/>
        </w:rPr>
        <w:t xml:space="preserve">NHS / HSC Organisation </w:t>
      </w:r>
      <w:r w:rsidR="00651447" w:rsidRPr="005056C8">
        <w:rPr>
          <w:rFonts w:cs="Arial"/>
          <w:szCs w:val="24"/>
        </w:rPr>
        <w:t xml:space="preserve">shall belong to the </w:t>
      </w:r>
      <w:r w:rsidR="00C7380F" w:rsidRPr="005056C8">
        <w:rPr>
          <w:rFonts w:cs="Arial"/>
          <w:szCs w:val="24"/>
        </w:rPr>
        <w:t>Sponsor</w:t>
      </w:r>
      <w:r w:rsidR="00651447" w:rsidRPr="005056C8">
        <w:rPr>
          <w:rFonts w:cs="Arial"/>
          <w:szCs w:val="24"/>
        </w:rPr>
        <w:t>.</w:t>
      </w:r>
      <w:bookmarkStart w:id="68" w:name="_Ref168912550"/>
    </w:p>
    <w:p w14:paraId="624DB643"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At any time within the duration of the Study, the </w:t>
      </w:r>
      <w:bookmarkEnd w:id="68"/>
      <w:r w:rsidRPr="005056C8">
        <w:rPr>
          <w:rFonts w:cs="Arial"/>
          <w:szCs w:val="24"/>
        </w:rPr>
        <w:t xml:space="preserve">Participating </w:t>
      </w:r>
      <w:r w:rsidR="0056355E" w:rsidRPr="005056C8">
        <w:rPr>
          <w:rFonts w:cs="Arial"/>
          <w:szCs w:val="24"/>
        </w:rPr>
        <w:t xml:space="preserve">NHS / HSC Organisation </w:t>
      </w:r>
      <w:r w:rsidRPr="005056C8">
        <w:rPr>
          <w:rFonts w:cs="Arial"/>
          <w:szCs w:val="24"/>
        </w:rPr>
        <w:t xml:space="preserve">shall at the request and expense of the </w:t>
      </w:r>
      <w:r w:rsidR="00C7380F" w:rsidRPr="005056C8">
        <w:rPr>
          <w:rFonts w:cs="Arial"/>
          <w:szCs w:val="24"/>
        </w:rPr>
        <w:t>Sponsor</w:t>
      </w:r>
      <w:r w:rsidRPr="005056C8">
        <w:rPr>
          <w:rFonts w:cs="Arial"/>
          <w:szCs w:val="24"/>
        </w:rPr>
        <w:t xml:space="preserve"> execute all such documents and do all ac</w:t>
      </w:r>
      <w:r w:rsidR="0056355E" w:rsidRPr="005056C8">
        <w:rPr>
          <w:rFonts w:cs="Arial"/>
          <w:szCs w:val="24"/>
        </w:rPr>
        <w:t>ts necessary to fully vest the intellectual p</w:t>
      </w:r>
      <w:r w:rsidRPr="005056C8">
        <w:rPr>
          <w:rFonts w:cs="Arial"/>
          <w:szCs w:val="24"/>
        </w:rPr>
        <w:t xml:space="preserve">roperty </w:t>
      </w:r>
      <w:r w:rsidR="0056355E" w:rsidRPr="005056C8">
        <w:rPr>
          <w:rFonts w:cs="Arial"/>
          <w:szCs w:val="24"/>
        </w:rPr>
        <w:t>r</w:t>
      </w:r>
      <w:r w:rsidRPr="005056C8">
        <w:rPr>
          <w:rFonts w:cs="Arial"/>
          <w:szCs w:val="24"/>
        </w:rPr>
        <w:t xml:space="preserve">ights in the </w:t>
      </w:r>
      <w:r w:rsidR="00C7380F" w:rsidRPr="005056C8">
        <w:rPr>
          <w:rFonts w:cs="Arial"/>
          <w:szCs w:val="24"/>
        </w:rPr>
        <w:t>Sponsor</w:t>
      </w:r>
      <w:r w:rsidRPr="005056C8">
        <w:rPr>
          <w:rFonts w:cs="Arial"/>
          <w:szCs w:val="24"/>
        </w:rPr>
        <w:t xml:space="preserve">.  To give effect to this clause 4, the Participating </w:t>
      </w:r>
      <w:r w:rsidR="0056355E" w:rsidRPr="005056C8">
        <w:rPr>
          <w:rFonts w:cs="Arial"/>
          <w:szCs w:val="24"/>
        </w:rPr>
        <w:t>NHS / HSC Organisation shall ensure that its a</w:t>
      </w:r>
      <w:r w:rsidRPr="005056C8">
        <w:rPr>
          <w:rFonts w:cs="Arial"/>
          <w:szCs w:val="24"/>
        </w:rPr>
        <w:t>gents inv</w:t>
      </w:r>
      <w:r w:rsidR="0056355E" w:rsidRPr="005056C8">
        <w:rPr>
          <w:rFonts w:cs="Arial"/>
          <w:szCs w:val="24"/>
        </w:rPr>
        <w:t>olved in the Study assign such intellectual property r</w:t>
      </w:r>
      <w:r w:rsidRPr="005056C8">
        <w:rPr>
          <w:rFonts w:cs="Arial"/>
          <w:szCs w:val="24"/>
        </w:rPr>
        <w:t>ights falling within cla</w:t>
      </w:r>
      <w:r w:rsidR="0056355E" w:rsidRPr="005056C8">
        <w:rPr>
          <w:rFonts w:cs="Arial"/>
          <w:szCs w:val="24"/>
        </w:rPr>
        <w:t>uses 2 and 3 and disclose such know h</w:t>
      </w:r>
      <w:r w:rsidRPr="005056C8">
        <w:rPr>
          <w:rFonts w:cs="Arial"/>
          <w:szCs w:val="24"/>
        </w:rPr>
        <w:t xml:space="preserve">ow to the Participating </w:t>
      </w:r>
      <w:r w:rsidR="0056355E" w:rsidRPr="005056C8">
        <w:rPr>
          <w:rFonts w:cs="Arial"/>
          <w:szCs w:val="24"/>
        </w:rPr>
        <w:t>NHS / HSC Organisation</w:t>
      </w:r>
      <w:r w:rsidRPr="005056C8">
        <w:rPr>
          <w:rFonts w:cs="Arial"/>
          <w:szCs w:val="24"/>
        </w:rPr>
        <w:t>.</w:t>
      </w:r>
      <w:bookmarkStart w:id="69" w:name="_Ref183577051"/>
    </w:p>
    <w:p w14:paraId="5A561B5A"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Subject to this Clause 5 and Clause 6, nothing in this </w:t>
      </w:r>
      <w:bookmarkEnd w:id="69"/>
      <w:r w:rsidRPr="005056C8">
        <w:rPr>
          <w:rFonts w:cs="Arial"/>
          <w:szCs w:val="24"/>
        </w:rPr>
        <w:t xml:space="preserve">Appendix shall be construed so as to prevent or hinder the Participating </w:t>
      </w:r>
      <w:r w:rsidR="0056355E" w:rsidRPr="005056C8">
        <w:rPr>
          <w:rFonts w:cs="Arial"/>
          <w:szCs w:val="24"/>
        </w:rPr>
        <w:t>NHS / HSC Organisation from using its own know h</w:t>
      </w:r>
      <w:r w:rsidRPr="005056C8">
        <w:rPr>
          <w:rFonts w:cs="Arial"/>
          <w:szCs w:val="24"/>
        </w:rPr>
        <w:t xml:space="preserve">ow or </w:t>
      </w:r>
      <w:r w:rsidR="0056355E" w:rsidRPr="005056C8">
        <w:rPr>
          <w:rFonts w:cs="Arial"/>
          <w:szCs w:val="24"/>
        </w:rPr>
        <w:t>clinical d</w:t>
      </w:r>
      <w:r w:rsidRPr="005056C8">
        <w:rPr>
          <w:rFonts w:cs="Arial"/>
          <w:szCs w:val="24"/>
        </w:rPr>
        <w:t xml:space="preserve">ata gained during the performance of the Study, at its own risk, in the furtherance of its normal activities of providing clinical care to the extent that such use does not result </w:t>
      </w:r>
      <w:r w:rsidR="0056355E" w:rsidRPr="005056C8">
        <w:rPr>
          <w:rFonts w:cs="Arial"/>
          <w:szCs w:val="24"/>
        </w:rPr>
        <w:t>in the disclosure or misuse of conf</w:t>
      </w:r>
      <w:r w:rsidRPr="005056C8">
        <w:rPr>
          <w:rFonts w:cs="Arial"/>
          <w:szCs w:val="24"/>
        </w:rPr>
        <w:t xml:space="preserve">idential </w:t>
      </w:r>
      <w:r w:rsidR="0056355E" w:rsidRPr="005056C8">
        <w:rPr>
          <w:rFonts w:cs="Arial"/>
          <w:szCs w:val="24"/>
        </w:rPr>
        <w:t>i</w:t>
      </w:r>
      <w:r w:rsidRPr="005056C8">
        <w:rPr>
          <w:rFonts w:cs="Arial"/>
          <w:szCs w:val="24"/>
        </w:rPr>
        <w:t>nforma</w:t>
      </w:r>
      <w:r w:rsidR="0056355E" w:rsidRPr="005056C8">
        <w:rPr>
          <w:rFonts w:cs="Arial"/>
          <w:szCs w:val="24"/>
        </w:rPr>
        <w:t xml:space="preserve">tion or the infringement of an intellectual property right of the </w:t>
      </w:r>
      <w:r w:rsidR="00C7380F" w:rsidRPr="005056C8">
        <w:rPr>
          <w:rFonts w:cs="Arial"/>
          <w:szCs w:val="24"/>
        </w:rPr>
        <w:t>Sponsor</w:t>
      </w:r>
      <w:r w:rsidR="0056355E" w:rsidRPr="005056C8">
        <w:rPr>
          <w:rFonts w:cs="Arial"/>
          <w:szCs w:val="24"/>
        </w:rPr>
        <w:t>, or their f</w:t>
      </w:r>
      <w:r w:rsidRPr="005056C8">
        <w:rPr>
          <w:rFonts w:cs="Arial"/>
          <w:szCs w:val="24"/>
        </w:rPr>
        <w:t>under.  This clause 5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results.  Any study d</w:t>
      </w:r>
      <w:r w:rsidRPr="005056C8">
        <w:rPr>
          <w:rFonts w:cs="Arial"/>
          <w:szCs w:val="24"/>
        </w:rPr>
        <w:t>at</w:t>
      </w:r>
      <w:r w:rsidR="0056355E" w:rsidRPr="005056C8">
        <w:rPr>
          <w:rFonts w:cs="Arial"/>
          <w:szCs w:val="24"/>
        </w:rPr>
        <w:t>a not so published remains the confidential i</w:t>
      </w:r>
      <w:r w:rsidRPr="005056C8">
        <w:rPr>
          <w:rFonts w:cs="Arial"/>
          <w:szCs w:val="24"/>
        </w:rPr>
        <w:t>nform</w:t>
      </w:r>
      <w:r w:rsidR="0056355E" w:rsidRPr="005056C8">
        <w:rPr>
          <w:rFonts w:cs="Arial"/>
          <w:szCs w:val="24"/>
        </w:rPr>
        <w:t xml:space="preserve">ation of the </w:t>
      </w:r>
      <w:r w:rsidR="00C7380F" w:rsidRPr="005056C8">
        <w:rPr>
          <w:rFonts w:cs="Arial"/>
          <w:szCs w:val="24"/>
        </w:rPr>
        <w:t>Sponsor</w:t>
      </w:r>
      <w:r w:rsidR="0056355E" w:rsidRPr="005056C8">
        <w:rPr>
          <w:rFonts w:cs="Arial"/>
          <w:szCs w:val="24"/>
        </w:rPr>
        <w:t>, or their f</w:t>
      </w:r>
      <w:r w:rsidRPr="005056C8">
        <w:rPr>
          <w:rFonts w:cs="Arial"/>
          <w:szCs w:val="24"/>
        </w:rPr>
        <w:t>under.</w:t>
      </w:r>
    </w:p>
    <w:p w14:paraId="346444EE"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The Participating </w:t>
      </w:r>
      <w:r w:rsidR="0056355E" w:rsidRPr="005056C8">
        <w:rPr>
          <w:rFonts w:cs="Arial"/>
          <w:szCs w:val="24"/>
        </w:rPr>
        <w:t xml:space="preserve">NHS / HSC Organisation </w:t>
      </w:r>
      <w:r w:rsidRPr="005056C8">
        <w:rPr>
          <w:rFonts w:cs="Arial"/>
          <w:szCs w:val="24"/>
        </w:rPr>
        <w:t xml:space="preserve">may, with the prior written permission of the </w:t>
      </w:r>
      <w:r w:rsidR="00C7380F" w:rsidRPr="005056C8">
        <w:rPr>
          <w:rFonts w:cs="Arial"/>
          <w:szCs w:val="24"/>
        </w:rPr>
        <w:t>Sponsor</w:t>
      </w:r>
      <w:r w:rsidRPr="005056C8">
        <w:rPr>
          <w:rFonts w:cs="Arial"/>
          <w:szCs w:val="24"/>
        </w:rPr>
        <w:t xml:space="preserve"> (such permission not to </w:t>
      </w:r>
      <w:r w:rsidR="0056355E" w:rsidRPr="005056C8">
        <w:rPr>
          <w:rFonts w:cs="Arial"/>
          <w:szCs w:val="24"/>
        </w:rPr>
        <w:t>be unreasonably withheld), use study d</w:t>
      </w:r>
      <w:r w:rsidRPr="005056C8">
        <w:rPr>
          <w:rFonts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5056C8">
        <w:rPr>
          <w:rFonts w:cs="Arial"/>
          <w:szCs w:val="24"/>
        </w:rPr>
        <w:t>in the disclosure or misuse of confidential i</w:t>
      </w:r>
      <w:r w:rsidRPr="005056C8">
        <w:rPr>
          <w:rFonts w:cs="Arial"/>
          <w:szCs w:val="24"/>
        </w:rPr>
        <w:t>nforma</w:t>
      </w:r>
      <w:r w:rsidR="0056355E" w:rsidRPr="005056C8">
        <w:rPr>
          <w:rFonts w:cs="Arial"/>
          <w:szCs w:val="24"/>
        </w:rPr>
        <w:t>tion or the infringement of an i</w:t>
      </w:r>
      <w:r w:rsidRPr="005056C8">
        <w:rPr>
          <w:rFonts w:cs="Arial"/>
          <w:szCs w:val="24"/>
        </w:rPr>
        <w:t>ntelle</w:t>
      </w:r>
      <w:r w:rsidR="0056355E" w:rsidRPr="005056C8">
        <w:rPr>
          <w:rFonts w:cs="Arial"/>
          <w:szCs w:val="24"/>
        </w:rPr>
        <w:t xml:space="preserve">ctual property right of the </w:t>
      </w:r>
      <w:r w:rsidR="00C7380F" w:rsidRPr="005056C8">
        <w:rPr>
          <w:rFonts w:cs="Arial"/>
          <w:szCs w:val="24"/>
        </w:rPr>
        <w:t>Sponsor</w:t>
      </w:r>
      <w:r w:rsidR="0056355E" w:rsidRPr="005056C8">
        <w:rPr>
          <w:rFonts w:cs="Arial"/>
          <w:szCs w:val="24"/>
        </w:rPr>
        <w:t xml:space="preserve"> or their f</w:t>
      </w:r>
      <w:r w:rsidRPr="005056C8">
        <w:rPr>
          <w:rFonts w:cs="Arial"/>
          <w:szCs w:val="24"/>
        </w:rPr>
        <w:t xml:space="preserve">under.  This clause </w:t>
      </w:r>
      <w:r w:rsidRPr="005056C8">
        <w:rPr>
          <w:rFonts w:cs="Arial"/>
          <w:szCs w:val="24"/>
        </w:rPr>
        <w:lastRenderedPageBreak/>
        <w:t>6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w:t>
      </w:r>
      <w:r w:rsidRPr="005056C8">
        <w:rPr>
          <w:rFonts w:cs="Arial"/>
          <w:szCs w:val="24"/>
        </w:rPr>
        <w:t>esults of the Study.</w:t>
      </w:r>
    </w:p>
    <w:p w14:paraId="05B53442" w14:textId="77777777" w:rsidR="00FF663F" w:rsidRPr="005056C8" w:rsidRDefault="00FF663F" w:rsidP="005056C8">
      <w:pPr>
        <w:spacing w:line="240" w:lineRule="auto"/>
        <w:rPr>
          <w:rFonts w:cs="Arial"/>
          <w:szCs w:val="24"/>
        </w:rPr>
      </w:pP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77777777"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r w:rsidR="00691BF1" w:rsidRPr="005056C8">
        <w:rPr>
          <w:rFonts w:eastAsiaTheme="majorEastAsia" w:cs="Arial"/>
          <w:b/>
          <w:bCs/>
          <w:color w:val="5D255E"/>
          <w:spacing w:val="5"/>
          <w:kern w:val="28"/>
          <w:szCs w:val="24"/>
        </w:rPr>
        <w:t xml:space="preserve"> </w:t>
      </w:r>
    </w:p>
    <w:p w14:paraId="58119227" w14:textId="77777777" w:rsidR="00F13FE5" w:rsidRPr="005056C8" w:rsidRDefault="00691BF1" w:rsidP="005056C8">
      <w:pPr>
        <w:keepNext/>
        <w:spacing w:before="240" w:after="120" w:line="240" w:lineRule="auto"/>
        <w:rPr>
          <w:rFonts w:eastAsiaTheme="majorEastAsia" w:cs="Arial"/>
          <w:b/>
          <w:bCs/>
          <w:color w:val="5D255E"/>
          <w:spacing w:val="5"/>
          <w:kern w:val="28"/>
          <w:sz w:val="20"/>
          <w:szCs w:val="20"/>
        </w:rPr>
      </w:pPr>
      <w:r w:rsidRPr="005056C8">
        <w:rPr>
          <w:rFonts w:eastAsiaTheme="majorEastAsia" w:cs="Arial"/>
          <w:b/>
          <w:bCs/>
          <w:color w:val="5D255E"/>
          <w:spacing w:val="5"/>
          <w:kern w:val="28"/>
          <w:sz w:val="20"/>
          <w:szCs w:val="20"/>
        </w:rPr>
        <w:t xml:space="preserve">(when used as an Agreement, the Participating NHS Organisation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and the </w:t>
      </w:r>
      <w:r w:rsidR="00C7380F" w:rsidRPr="005056C8">
        <w:rPr>
          <w:rFonts w:eastAsiaTheme="majorEastAsia" w:cs="Arial"/>
          <w:b/>
          <w:bCs/>
          <w:color w:val="5D255E"/>
          <w:spacing w:val="5"/>
          <w:kern w:val="28"/>
          <w:sz w:val="20"/>
          <w:szCs w:val="20"/>
        </w:rPr>
        <w:t>Sponsor</w:t>
      </w:r>
      <w:r w:rsidRPr="005056C8">
        <w:rPr>
          <w:rFonts w:eastAsiaTheme="majorEastAsia" w:cs="Arial"/>
          <w:b/>
          <w:bCs/>
          <w:color w:val="5D255E"/>
          <w:spacing w:val="5"/>
          <w:kern w:val="28"/>
          <w:sz w:val="20"/>
          <w:szCs w:val="20"/>
        </w:rPr>
        <w:t xml:space="preserve">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 collectively th</w:t>
      </w:r>
      <w:r w:rsidR="006A2EB9" w:rsidRPr="005056C8">
        <w:rPr>
          <w:rFonts w:eastAsiaTheme="majorEastAsia" w:cs="Arial"/>
          <w:b/>
          <w:bCs/>
          <w:color w:val="5D255E"/>
          <w:spacing w:val="5"/>
          <w:kern w:val="28"/>
          <w:sz w:val="20"/>
          <w:szCs w:val="20"/>
        </w:rPr>
        <w:t>e “</w:t>
      </w:r>
      <w:r w:rsidRPr="005056C8">
        <w:rPr>
          <w:rFonts w:eastAsiaTheme="majorEastAsia" w:cs="Arial"/>
          <w:b/>
          <w:bCs/>
          <w:color w:val="5D255E"/>
          <w:spacing w:val="5"/>
          <w:kern w:val="28"/>
          <w:sz w:val="20"/>
          <w:szCs w:val="20"/>
        </w:rPr>
        <w:t>Parties</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w:t>
      </w: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77777777"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participating </w:t>
            </w:r>
            <w:r w:rsidR="00D322FA" w:rsidRPr="005056C8">
              <w:rPr>
                <w:rFonts w:cs="Arial"/>
                <w:szCs w:val="24"/>
              </w:rPr>
              <w:t xml:space="preserve">NHS / HSC </w:t>
            </w:r>
            <w:r w:rsidRPr="005056C8">
              <w:rPr>
                <w:rFonts w:cs="Arial"/>
                <w:szCs w:val="24"/>
              </w:rPr>
              <w:t xml:space="preserve">organisation.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dtPr>
          <w:sdtEndPr>
            <w:rPr>
              <w:rStyle w:val="DefaultParagraphFont"/>
              <w:b/>
              <w:color w:val="auto"/>
            </w:rPr>
          </w:sdtEndPr>
          <w:sdtContent>
            <w:tc>
              <w:tcPr>
                <w:tcW w:w="5067" w:type="dxa"/>
              </w:tcPr>
              <w:p w14:paraId="0D8BFA9E" w14:textId="075A719B" w:rsidR="00F13FE5" w:rsidRPr="005056C8" w:rsidRDefault="00D90A48" w:rsidP="005056C8">
                <w:pPr>
                  <w:spacing w:before="120"/>
                  <w:rPr>
                    <w:rFonts w:cs="Arial"/>
                    <w:b/>
                    <w:szCs w:val="24"/>
                  </w:rPr>
                </w:pPr>
                <w:ins w:id="70" w:author="Author">
                  <w:r>
                    <w:rPr>
                      <w:rStyle w:val="Style3"/>
                      <w:rFonts w:cs="Arial"/>
                      <w:szCs w:val="24"/>
                    </w:rPr>
                    <w:t>Dr Paul Craven</w:t>
                  </w:r>
                </w:ins>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dtPr>
          <w:sdtEndPr>
            <w:rPr>
              <w:rStyle w:val="DefaultParagraphFont"/>
              <w:b/>
              <w:color w:val="auto"/>
            </w:rPr>
          </w:sdtEndPr>
          <w:sdtContent>
            <w:tc>
              <w:tcPr>
                <w:tcW w:w="5067" w:type="dxa"/>
              </w:tcPr>
              <w:p w14:paraId="21B0E361" w14:textId="493DDEFE" w:rsidR="00F13FE5" w:rsidRPr="005056C8" w:rsidRDefault="00D90A48" w:rsidP="005056C8">
                <w:pPr>
                  <w:spacing w:before="120"/>
                  <w:rPr>
                    <w:rFonts w:cs="Arial"/>
                    <w:b/>
                    <w:szCs w:val="24"/>
                  </w:rPr>
                </w:pPr>
                <w:ins w:id="71" w:author="Author">
                  <w:r>
                    <w:rPr>
                      <w:rStyle w:val="Style3"/>
                      <w:rFonts w:cs="Arial"/>
                      <w:szCs w:val="24"/>
                    </w:rPr>
                    <w:t>Head of Research Operations</w:t>
                  </w:r>
                </w:ins>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dtPr>
          <w:sdtEndPr>
            <w:rPr>
              <w:rStyle w:val="DefaultParagraphFont"/>
              <w:b/>
              <w:color w:val="auto"/>
            </w:rPr>
          </w:sdtEndPr>
          <w:sdtContent>
            <w:tc>
              <w:tcPr>
                <w:tcW w:w="5067" w:type="dxa"/>
              </w:tcPr>
              <w:p w14:paraId="46C4BCA6" w14:textId="12AA62BA" w:rsidR="00F13FE5" w:rsidRPr="005056C8" w:rsidRDefault="00D90A48" w:rsidP="005056C8">
                <w:pPr>
                  <w:spacing w:before="120"/>
                  <w:rPr>
                    <w:rFonts w:cs="Arial"/>
                    <w:b/>
                    <w:szCs w:val="24"/>
                  </w:rPr>
                </w:pPr>
                <w:ins w:id="72" w:author="Author">
                  <w:r>
                    <w:rPr>
                      <w:rStyle w:val="Style3"/>
                      <w:rFonts w:cs="Arial"/>
                      <w:szCs w:val="24"/>
                    </w:rPr>
                    <w:t>Imperial College Healthcare NHS Trust</w:t>
                  </w:r>
                </w:ins>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date w:fullDate="2023-07-24T00:00:00Z">
              <w:dateFormat w:val="dd MMMM yyyy"/>
              <w:lid w:val="en-GB"/>
              <w:storeMappedDataAs w:val="dateTime"/>
              <w:calendar w:val="gregorian"/>
            </w:date>
          </w:sdtPr>
          <w:sdtEndPr>
            <w:rPr>
              <w:rStyle w:val="DefaultParagraphFont"/>
              <w:b/>
              <w:color w:val="auto"/>
            </w:rPr>
          </w:sdtEndPr>
          <w:sdtContent>
            <w:tc>
              <w:tcPr>
                <w:tcW w:w="5067" w:type="dxa"/>
              </w:tcPr>
              <w:p w14:paraId="399BF20E" w14:textId="79983E35" w:rsidR="00F13FE5" w:rsidRPr="005056C8" w:rsidRDefault="00D90A48" w:rsidP="005056C8">
                <w:pPr>
                  <w:spacing w:before="120"/>
                  <w:rPr>
                    <w:rFonts w:cs="Arial"/>
                    <w:b/>
                    <w:szCs w:val="24"/>
                  </w:rPr>
                </w:pPr>
                <w:ins w:id="73" w:author="Author">
                  <w:r>
                    <w:rPr>
                      <w:rStyle w:val="Style3"/>
                      <w:rFonts w:cs="Arial"/>
                      <w:szCs w:val="24"/>
                    </w:rPr>
                    <w:t>24 July 2023</w:t>
                  </w:r>
                </w:ins>
              </w:p>
            </w:tc>
          </w:sdtContent>
        </w:sdt>
      </w:tr>
    </w:tbl>
    <w:p w14:paraId="12CAA017" w14:textId="77777777" w:rsidR="00F13FE5" w:rsidRPr="005056C8" w:rsidRDefault="00F13FE5" w:rsidP="005056C8">
      <w:pPr>
        <w:spacing w:line="240" w:lineRule="auto"/>
        <w:rPr>
          <w:rFonts w:cs="Arial"/>
          <w:szCs w:val="24"/>
        </w:rPr>
      </w:pPr>
    </w:p>
    <w:sectPr w:rsidR="00F13FE5" w:rsidRPr="005056C8" w:rsidSect="00346A35">
      <w:headerReference w:type="default" r:id="rId19"/>
      <w:footerReference w:type="default" r:id="rId20"/>
      <w:pgSz w:w="11906" w:h="16838" w:code="9"/>
      <w:pgMar w:top="144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Author" w:initials="A">
    <w:p w14:paraId="6CA8811C" w14:textId="77777777" w:rsidR="00C111A9" w:rsidRDefault="00C111A9" w:rsidP="00D44900">
      <w:pPr>
        <w:pStyle w:val="CommentText"/>
      </w:pPr>
      <w:r>
        <w:rPr>
          <w:rStyle w:val="CommentReference"/>
        </w:rPr>
        <w:annotationRef/>
      </w:r>
      <w:r>
        <w:t>TBC by study team</w:t>
      </w:r>
    </w:p>
  </w:comment>
  <w:comment w:id="18" w:author="Author" w:initials="A">
    <w:p w14:paraId="5DDBA798" w14:textId="77777777" w:rsidR="00C111A9" w:rsidRDefault="00C111A9" w:rsidP="00B156E2">
      <w:pPr>
        <w:pStyle w:val="CommentText"/>
      </w:pPr>
      <w:r>
        <w:rPr>
          <w:rStyle w:val="CommentReference"/>
        </w:rPr>
        <w:annotationRef/>
      </w:r>
      <w:r>
        <w:t>TBC by study team</w:t>
      </w:r>
    </w:p>
  </w:comment>
  <w:comment w:id="22" w:author="Author" w:initials="A">
    <w:p w14:paraId="561BFFC1" w14:textId="77777777" w:rsidR="00C111A9" w:rsidRDefault="00C111A9" w:rsidP="00965171">
      <w:pPr>
        <w:pStyle w:val="CommentText"/>
      </w:pPr>
      <w:r>
        <w:rPr>
          <w:rStyle w:val="CommentReference"/>
        </w:rPr>
        <w:annotationRef/>
      </w:r>
      <w:r>
        <w:t>TBC by study team</w:t>
      </w:r>
    </w:p>
  </w:comment>
  <w:comment w:id="32" w:author="Author" w:initials="A">
    <w:p w14:paraId="48766498" w14:textId="5D677949" w:rsidR="00C111A9" w:rsidRDefault="00C111A9" w:rsidP="00682AE8">
      <w:pPr>
        <w:pStyle w:val="CommentText"/>
      </w:pPr>
      <w:r>
        <w:rPr>
          <w:rStyle w:val="CommentReference"/>
        </w:rPr>
        <w:annotationRef/>
      </w:r>
      <w:r>
        <w:t>TBC by study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A8811C" w15:done="1"/>
  <w15:commentEx w15:paraId="5DDBA798" w15:done="1"/>
  <w15:commentEx w15:paraId="561BFFC1" w15:done="1"/>
  <w15:commentEx w15:paraId="48766498"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A8811C" w16cid:durableId="27E28725"/>
  <w16cid:commentId w16cid:paraId="5DDBA798" w16cid:durableId="27E2872D"/>
  <w16cid:commentId w16cid:paraId="561BFFC1" w16cid:durableId="27E28734"/>
  <w16cid:commentId w16cid:paraId="48766498" w16cid:durableId="27E286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A53E5" w14:textId="77777777" w:rsidR="00820F36" w:rsidRDefault="00820F36" w:rsidP="009050CF">
      <w:pPr>
        <w:spacing w:after="0" w:line="240" w:lineRule="auto"/>
      </w:pPr>
      <w:r>
        <w:separator/>
      </w:r>
    </w:p>
  </w:endnote>
  <w:endnote w:type="continuationSeparator" w:id="0">
    <w:p w14:paraId="2DB86B25" w14:textId="77777777" w:rsidR="00820F36" w:rsidRDefault="00820F36" w:rsidP="0090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9752" w14:textId="77777777" w:rsidR="002E3A33" w:rsidRDefault="002E3A33">
    <w:pPr>
      <w:pStyle w:val="Footer"/>
      <w:rPr>
        <w:sz w:val="20"/>
        <w:szCs w:val="20"/>
      </w:rPr>
    </w:pPr>
  </w:p>
  <w:p w14:paraId="007C1662" w14:textId="249791AC" w:rsidR="002E3A33" w:rsidRPr="002F2AE5" w:rsidRDefault="002E3A33">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sidR="00974BDB" w:rsidRPr="00974BDB">
          <w:rPr>
            <w:rStyle w:val="Style3"/>
            <w:sz w:val="20"/>
            <w:szCs w:val="20"/>
          </w:rPr>
          <w:t>324034</w:t>
        </w:r>
      </w:sdtContent>
    </w:sdt>
  </w:p>
  <w:p w14:paraId="33736F2A" w14:textId="7CA3DD28" w:rsidR="002E3A33" w:rsidRPr="002F2AE5" w:rsidRDefault="002E3A33">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sidR="00974BDB">
          <w:rPr>
            <w:rStyle w:val="Style3"/>
            <w:sz w:val="20"/>
          </w:rPr>
          <w:t>1.0</w:t>
        </w:r>
      </w:sdtContent>
    </w:sdt>
  </w:p>
  <w:p w14:paraId="6E7C759F" w14:textId="252D89F5" w:rsidR="002E3A33" w:rsidRPr="0031045B" w:rsidRDefault="002E3A33"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97438F">
      <w:rPr>
        <w:noProof/>
        <w:sz w:val="22"/>
      </w:rPr>
      <w:t>4</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97438F">
      <w:rPr>
        <w:noProof/>
        <w:sz w:val="22"/>
      </w:rPr>
      <w:t>27</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57DF3" w14:textId="77777777" w:rsidR="00820F36" w:rsidRDefault="00820F36" w:rsidP="009050CF">
      <w:pPr>
        <w:spacing w:after="0" w:line="240" w:lineRule="auto"/>
      </w:pPr>
      <w:r>
        <w:separator/>
      </w:r>
    </w:p>
  </w:footnote>
  <w:footnote w:type="continuationSeparator" w:id="0">
    <w:p w14:paraId="003FA3D4" w14:textId="77777777" w:rsidR="00820F36" w:rsidRDefault="00820F36" w:rsidP="00905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30F5" w14:textId="77777777" w:rsidR="002E3A33" w:rsidRDefault="002E3A33" w:rsidP="00105048">
    <w:pPr>
      <w:pStyle w:val="Header"/>
      <w:jc w:val="right"/>
    </w:pPr>
    <w:r>
      <w:rPr>
        <w:noProof/>
        <w:lang w:eastAsia="en-GB"/>
      </w:rPr>
      <w:drawing>
        <wp:inline distT="0" distB="0" distL="0" distR="0" wp14:anchorId="1770936C" wp14:editId="54D45CE4">
          <wp:extent cx="1522800" cy="90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AS logo (min) RGB+.jpeg"/>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21D0F9D7" w:rsidR="002E3A33" w:rsidRPr="007B7E03" w:rsidRDefault="002E3A33" w:rsidP="00105048">
    <w:pPr>
      <w:pStyle w:val="Header"/>
      <w:spacing w:after="240"/>
      <w:rPr>
        <w:sz w:val="16"/>
        <w:szCs w:val="16"/>
      </w:rPr>
    </w:pPr>
    <w:r w:rsidRPr="007B7E03">
      <w:rPr>
        <w:sz w:val="16"/>
        <w:szCs w:val="16"/>
      </w:rPr>
      <w:t>Template Version No</w:t>
    </w:r>
    <w:r w:rsidRPr="00C2317D">
      <w:rPr>
        <w:sz w:val="16"/>
        <w:szCs w:val="16"/>
      </w:rPr>
      <w:t>: 1.</w:t>
    </w:r>
    <w:r w:rsidR="00981621">
      <w:rPr>
        <w:sz w:val="16"/>
        <w:szCs w:val="16"/>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1820"/>
    <w:multiLevelType w:val="multilevel"/>
    <w:tmpl w:val="12906D18"/>
    <w:lvl w:ilvl="0">
      <w:start w:val="3"/>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2D2F02"/>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5E4349"/>
    <w:multiLevelType w:val="multilevel"/>
    <w:tmpl w:val="3850BD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53"/>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 w15:restartNumberingAfterBreak="0">
    <w:nsid w:val="093F7276"/>
    <w:multiLevelType w:val="multilevel"/>
    <w:tmpl w:val="A6DE1010"/>
    <w:lvl w:ilvl="0">
      <w:start w:val="3"/>
      <w:numFmt w:val="decimal"/>
      <w:lvlText w:val="%1."/>
      <w:lvlJc w:val="left"/>
      <w:pPr>
        <w:tabs>
          <w:tab w:val="num" w:pos="360"/>
        </w:tabs>
        <w:ind w:left="360" w:hanging="360"/>
      </w:pPr>
      <w:rPr>
        <w:rFonts w:hint="default"/>
        <w:b/>
        <w:i w:val="0"/>
      </w:rPr>
    </w:lvl>
    <w:lvl w:ilvl="1">
      <w:start w:val="8"/>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FA4535"/>
    <w:multiLevelType w:val="multilevel"/>
    <w:tmpl w:val="E78A3F0C"/>
    <w:lvl w:ilvl="0">
      <w:start w:val="3"/>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386FA9"/>
    <w:multiLevelType w:val="multilevel"/>
    <w:tmpl w:val="B20E4D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7" w15:restartNumberingAfterBreak="0">
    <w:nsid w:val="15DB33E1"/>
    <w:multiLevelType w:val="multilevel"/>
    <w:tmpl w:val="C046F7F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1A39ED"/>
    <w:multiLevelType w:val="multilevel"/>
    <w:tmpl w:val="A0D22308"/>
    <w:lvl w:ilvl="0">
      <w:start w:val="2"/>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86F10"/>
    <w:multiLevelType w:val="multilevel"/>
    <w:tmpl w:val="CE4AAAAA"/>
    <w:lvl w:ilvl="0">
      <w:start w:val="3"/>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EE45B2F"/>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254D23"/>
    <w:multiLevelType w:val="multilevel"/>
    <w:tmpl w:val="5B94C272"/>
    <w:lvl w:ilvl="0">
      <w:start w:val="3"/>
      <w:numFmt w:val="decimal"/>
      <w:lvlText w:val="%1."/>
      <w:lvlJc w:val="left"/>
      <w:pPr>
        <w:tabs>
          <w:tab w:val="num" w:pos="360"/>
        </w:tabs>
        <w:ind w:left="360" w:hanging="360"/>
      </w:pPr>
      <w:rPr>
        <w:rFonts w:hint="default"/>
        <w:b/>
        <w:i w:val="0"/>
      </w:rPr>
    </w:lvl>
    <w:lvl w:ilvl="1">
      <w:start w:val="1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B554FA"/>
    <w:multiLevelType w:val="multilevel"/>
    <w:tmpl w:val="30349F2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1B1404"/>
    <w:multiLevelType w:val="hybridMultilevel"/>
    <w:tmpl w:val="7F4E7A94"/>
    <w:lvl w:ilvl="0" w:tplc="137A706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23946"/>
    <w:multiLevelType w:val="multilevel"/>
    <w:tmpl w:val="45CAA6BA"/>
    <w:lvl w:ilvl="0">
      <w:start w:val="2"/>
      <w:numFmt w:val="decimal"/>
      <w:lvlText w:val="%1."/>
      <w:lvlJc w:val="left"/>
      <w:pPr>
        <w:tabs>
          <w:tab w:val="num" w:pos="360"/>
        </w:tabs>
        <w:ind w:left="360" w:hanging="360"/>
      </w:pPr>
      <w:rPr>
        <w:rFonts w:hint="default"/>
        <w:b/>
        <w:i w:val="0"/>
      </w:rPr>
    </w:lvl>
    <w:lvl w:ilvl="1">
      <w:start w:val="1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F5F19D6"/>
    <w:multiLevelType w:val="multilevel"/>
    <w:tmpl w:val="BCDE3FE0"/>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40602"/>
    <w:multiLevelType w:val="multilevel"/>
    <w:tmpl w:val="76A63640"/>
    <w:lvl w:ilvl="0">
      <w:start w:val="2"/>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E44B71"/>
    <w:multiLevelType w:val="multilevel"/>
    <w:tmpl w:val="35F8D6D4"/>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CD1DC9"/>
    <w:multiLevelType w:val="multilevel"/>
    <w:tmpl w:val="7A98A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AA7305"/>
    <w:multiLevelType w:val="multilevel"/>
    <w:tmpl w:val="5A26F9EC"/>
    <w:lvl w:ilvl="0">
      <w:start w:val="2"/>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C62B34"/>
    <w:multiLevelType w:val="multilevel"/>
    <w:tmpl w:val="586A2F1C"/>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5E00D3"/>
    <w:multiLevelType w:val="multilevel"/>
    <w:tmpl w:val="364A035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E397825"/>
    <w:multiLevelType w:val="multilevel"/>
    <w:tmpl w:val="6B02AB06"/>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3AB5D29"/>
    <w:multiLevelType w:val="multilevel"/>
    <w:tmpl w:val="17BAB5A6"/>
    <w:lvl w:ilvl="0">
      <w:start w:val="2"/>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2B74D3"/>
    <w:multiLevelType w:val="multilevel"/>
    <w:tmpl w:val="DDF21012"/>
    <w:lvl w:ilvl="0">
      <w:start w:val="1"/>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9105572"/>
    <w:multiLevelType w:val="multilevel"/>
    <w:tmpl w:val="E2B0F6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BA03900"/>
    <w:multiLevelType w:val="multilevel"/>
    <w:tmpl w:val="D4AC8CBE"/>
    <w:lvl w:ilvl="0">
      <w:start w:val="2"/>
      <w:numFmt w:val="decimal"/>
      <w:lvlText w:val="%1."/>
      <w:lvlJc w:val="left"/>
      <w:pPr>
        <w:tabs>
          <w:tab w:val="num" w:pos="360"/>
        </w:tabs>
        <w:ind w:left="360" w:hanging="360"/>
      </w:pPr>
      <w:rPr>
        <w:rFonts w:hint="default"/>
        <w:b/>
        <w:i w:val="0"/>
      </w:rPr>
    </w:lvl>
    <w:lvl w:ilvl="1">
      <w:start w:val="7"/>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F056A36"/>
    <w:multiLevelType w:val="multilevel"/>
    <w:tmpl w:val="FEF48542"/>
    <w:lvl w:ilvl="0">
      <w:start w:val="2"/>
      <w:numFmt w:val="decimal"/>
      <w:lvlText w:val="%1."/>
      <w:lvlJc w:val="left"/>
      <w:pPr>
        <w:tabs>
          <w:tab w:val="num" w:pos="360"/>
        </w:tabs>
        <w:ind w:left="360" w:hanging="360"/>
      </w:pPr>
      <w:rPr>
        <w:rFonts w:hint="default"/>
        <w:b/>
        <w:i w:val="0"/>
      </w:rPr>
    </w:lvl>
    <w:lvl w:ilvl="1">
      <w:start w:val="9"/>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6C3F7B"/>
    <w:multiLevelType w:val="multilevel"/>
    <w:tmpl w:val="033666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A5457C"/>
    <w:multiLevelType w:val="multilevel"/>
    <w:tmpl w:val="A1A6D428"/>
    <w:lvl w:ilvl="0">
      <w:start w:val="2"/>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60B4C74"/>
    <w:multiLevelType w:val="multilevel"/>
    <w:tmpl w:val="3C44551A"/>
    <w:lvl w:ilvl="0">
      <w:start w:val="3"/>
      <w:numFmt w:val="decimal"/>
      <w:lvlText w:val="%1."/>
      <w:lvlJc w:val="left"/>
      <w:pPr>
        <w:tabs>
          <w:tab w:val="num" w:pos="360"/>
        </w:tabs>
        <w:ind w:left="360" w:hanging="360"/>
      </w:pPr>
      <w:rPr>
        <w:rFonts w:hint="default"/>
        <w:b/>
        <w:i w:val="0"/>
      </w:rPr>
    </w:lvl>
    <w:lvl w:ilvl="1">
      <w:start w:val="6"/>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86037A"/>
    <w:multiLevelType w:val="multilevel"/>
    <w:tmpl w:val="9FDC6B58"/>
    <w:lvl w:ilvl="0">
      <w:start w:val="2"/>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98587974">
    <w:abstractNumId w:val="34"/>
  </w:num>
  <w:num w:numId="2" w16cid:durableId="893196466">
    <w:abstractNumId w:val="6"/>
  </w:num>
  <w:num w:numId="3" w16cid:durableId="993724984">
    <w:abstractNumId w:val="2"/>
  </w:num>
  <w:num w:numId="4" w16cid:durableId="694961950">
    <w:abstractNumId w:val="16"/>
  </w:num>
  <w:num w:numId="5" w16cid:durableId="1995450061">
    <w:abstractNumId w:val="30"/>
  </w:num>
  <w:num w:numId="6" w16cid:durableId="1884711624">
    <w:abstractNumId w:val="3"/>
  </w:num>
  <w:num w:numId="7" w16cid:durableId="1019965508">
    <w:abstractNumId w:val="0"/>
  </w:num>
  <w:num w:numId="8" w16cid:durableId="740644325">
    <w:abstractNumId w:val="1"/>
  </w:num>
  <w:num w:numId="9" w16cid:durableId="1590696162">
    <w:abstractNumId w:val="32"/>
  </w:num>
  <w:num w:numId="10" w16cid:durableId="1536117332">
    <w:abstractNumId w:val="9"/>
  </w:num>
  <w:num w:numId="11" w16cid:durableId="913509887">
    <w:abstractNumId w:val="11"/>
  </w:num>
  <w:num w:numId="12" w16cid:durableId="733967559">
    <w:abstractNumId w:val="22"/>
  </w:num>
  <w:num w:numId="13" w16cid:durableId="803500717">
    <w:abstractNumId w:val="19"/>
  </w:num>
  <w:num w:numId="14" w16cid:durableId="374476332">
    <w:abstractNumId w:val="4"/>
  </w:num>
  <w:num w:numId="15" w16cid:durableId="651636102">
    <w:abstractNumId w:val="24"/>
  </w:num>
  <w:num w:numId="16" w16cid:durableId="696589183">
    <w:abstractNumId w:val="7"/>
  </w:num>
  <w:num w:numId="17" w16cid:durableId="1288507778">
    <w:abstractNumId w:val="25"/>
  </w:num>
  <w:num w:numId="18" w16cid:durableId="1941985081">
    <w:abstractNumId w:val="27"/>
  </w:num>
  <w:num w:numId="19" w16cid:durableId="1495412796">
    <w:abstractNumId w:val="5"/>
  </w:num>
  <w:num w:numId="20" w16cid:durableId="1793939593">
    <w:abstractNumId w:val="20"/>
  </w:num>
  <w:num w:numId="21" w16cid:durableId="584536313">
    <w:abstractNumId w:val="33"/>
  </w:num>
  <w:num w:numId="22" w16cid:durableId="970400446">
    <w:abstractNumId w:val="13"/>
  </w:num>
  <w:num w:numId="23" w16cid:durableId="421879340">
    <w:abstractNumId w:val="18"/>
  </w:num>
  <w:num w:numId="24" w16cid:durableId="440421227">
    <w:abstractNumId w:val="26"/>
  </w:num>
  <w:num w:numId="25" w16cid:durableId="2117286487">
    <w:abstractNumId w:val="10"/>
  </w:num>
  <w:num w:numId="26" w16cid:durableId="978614889">
    <w:abstractNumId w:val="35"/>
  </w:num>
  <w:num w:numId="27" w16cid:durableId="823207120">
    <w:abstractNumId w:val="31"/>
  </w:num>
  <w:num w:numId="28" w16cid:durableId="200172198">
    <w:abstractNumId w:val="28"/>
  </w:num>
  <w:num w:numId="29" w16cid:durableId="1976139606">
    <w:abstractNumId w:val="29"/>
  </w:num>
  <w:num w:numId="30" w16cid:durableId="746999436">
    <w:abstractNumId w:val="21"/>
  </w:num>
  <w:num w:numId="31" w16cid:durableId="380635066">
    <w:abstractNumId w:val="8"/>
  </w:num>
  <w:num w:numId="32" w16cid:durableId="1574782050">
    <w:abstractNumId w:val="14"/>
  </w:num>
  <w:num w:numId="33" w16cid:durableId="432210391">
    <w:abstractNumId w:val="23"/>
  </w:num>
  <w:num w:numId="34" w16cid:durableId="1894926416">
    <w:abstractNumId w:val="12"/>
  </w:num>
  <w:num w:numId="35" w16cid:durableId="1745447535">
    <w:abstractNumId w:val="17"/>
  </w:num>
  <w:num w:numId="36" w16cid:durableId="186246991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trackRevisions/>
  <w:defaultTabStop w:val="23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M2MTUxMLU1NDQxMzIyUdpeDU4uLM/DyQAqNaAHSsyUksAAAA"/>
  </w:docVars>
  <w:rsids>
    <w:rsidRoot w:val="003C2453"/>
    <w:rsid w:val="00000747"/>
    <w:rsid w:val="00003E78"/>
    <w:rsid w:val="0000544B"/>
    <w:rsid w:val="00005CB0"/>
    <w:rsid w:val="00006712"/>
    <w:rsid w:val="000148DE"/>
    <w:rsid w:val="00020B13"/>
    <w:rsid w:val="00043EA7"/>
    <w:rsid w:val="00051DEE"/>
    <w:rsid w:val="00055900"/>
    <w:rsid w:val="00076029"/>
    <w:rsid w:val="0008440C"/>
    <w:rsid w:val="00085B09"/>
    <w:rsid w:val="000869B6"/>
    <w:rsid w:val="000872C1"/>
    <w:rsid w:val="0009077C"/>
    <w:rsid w:val="00090EA6"/>
    <w:rsid w:val="00093ADE"/>
    <w:rsid w:val="000A0310"/>
    <w:rsid w:val="000A0635"/>
    <w:rsid w:val="000B11DE"/>
    <w:rsid w:val="000B264B"/>
    <w:rsid w:val="000B6D7B"/>
    <w:rsid w:val="000C1593"/>
    <w:rsid w:val="000C3020"/>
    <w:rsid w:val="000D2749"/>
    <w:rsid w:val="000D375A"/>
    <w:rsid w:val="000D4359"/>
    <w:rsid w:val="000D4CDF"/>
    <w:rsid w:val="000E1FF1"/>
    <w:rsid w:val="000E614C"/>
    <w:rsid w:val="000F2787"/>
    <w:rsid w:val="000F318A"/>
    <w:rsid w:val="000F3C61"/>
    <w:rsid w:val="000F5BFD"/>
    <w:rsid w:val="000F7ED0"/>
    <w:rsid w:val="00100D68"/>
    <w:rsid w:val="00103676"/>
    <w:rsid w:val="00104171"/>
    <w:rsid w:val="00105048"/>
    <w:rsid w:val="00105AB9"/>
    <w:rsid w:val="00112E01"/>
    <w:rsid w:val="001141FF"/>
    <w:rsid w:val="00115D61"/>
    <w:rsid w:val="00122E5D"/>
    <w:rsid w:val="001233A6"/>
    <w:rsid w:val="001246AF"/>
    <w:rsid w:val="001345DC"/>
    <w:rsid w:val="00135C6F"/>
    <w:rsid w:val="00135F06"/>
    <w:rsid w:val="00140D17"/>
    <w:rsid w:val="001430CD"/>
    <w:rsid w:val="00147212"/>
    <w:rsid w:val="00167D8A"/>
    <w:rsid w:val="00172074"/>
    <w:rsid w:val="001721B3"/>
    <w:rsid w:val="001741C6"/>
    <w:rsid w:val="00183C5D"/>
    <w:rsid w:val="00187FCB"/>
    <w:rsid w:val="001916DC"/>
    <w:rsid w:val="001A32FD"/>
    <w:rsid w:val="001A37CE"/>
    <w:rsid w:val="001A64C0"/>
    <w:rsid w:val="001B5186"/>
    <w:rsid w:val="001B5C16"/>
    <w:rsid w:val="001C06BA"/>
    <w:rsid w:val="001C2BC3"/>
    <w:rsid w:val="001D0CE4"/>
    <w:rsid w:val="001D745C"/>
    <w:rsid w:val="001E5158"/>
    <w:rsid w:val="001F389C"/>
    <w:rsid w:val="00204411"/>
    <w:rsid w:val="00206D2A"/>
    <w:rsid w:val="00213B77"/>
    <w:rsid w:val="002158AA"/>
    <w:rsid w:val="00220733"/>
    <w:rsid w:val="00224E20"/>
    <w:rsid w:val="00226E22"/>
    <w:rsid w:val="00230DEA"/>
    <w:rsid w:val="002328EC"/>
    <w:rsid w:val="00236808"/>
    <w:rsid w:val="0023745D"/>
    <w:rsid w:val="00247A37"/>
    <w:rsid w:val="00251346"/>
    <w:rsid w:val="00262E01"/>
    <w:rsid w:val="00263003"/>
    <w:rsid w:val="00265347"/>
    <w:rsid w:val="0026742D"/>
    <w:rsid w:val="00270D2F"/>
    <w:rsid w:val="002710C7"/>
    <w:rsid w:val="002743A7"/>
    <w:rsid w:val="00280059"/>
    <w:rsid w:val="00280B72"/>
    <w:rsid w:val="00282AF5"/>
    <w:rsid w:val="00286DCA"/>
    <w:rsid w:val="00296A7F"/>
    <w:rsid w:val="002A567F"/>
    <w:rsid w:val="002A6340"/>
    <w:rsid w:val="002A6A0B"/>
    <w:rsid w:val="002B793F"/>
    <w:rsid w:val="002B7C6B"/>
    <w:rsid w:val="002C104B"/>
    <w:rsid w:val="002C1C05"/>
    <w:rsid w:val="002C1C1C"/>
    <w:rsid w:val="002C3433"/>
    <w:rsid w:val="002C42CA"/>
    <w:rsid w:val="002C4ED0"/>
    <w:rsid w:val="002C55BD"/>
    <w:rsid w:val="002E1E47"/>
    <w:rsid w:val="002E3A33"/>
    <w:rsid w:val="002E6DC5"/>
    <w:rsid w:val="002E7AAE"/>
    <w:rsid w:val="002F1761"/>
    <w:rsid w:val="002F2AE5"/>
    <w:rsid w:val="002F5C27"/>
    <w:rsid w:val="002F719C"/>
    <w:rsid w:val="0031045B"/>
    <w:rsid w:val="00311F68"/>
    <w:rsid w:val="00312964"/>
    <w:rsid w:val="00317153"/>
    <w:rsid w:val="00323B69"/>
    <w:rsid w:val="0033253D"/>
    <w:rsid w:val="00332813"/>
    <w:rsid w:val="00333315"/>
    <w:rsid w:val="00335F52"/>
    <w:rsid w:val="00344396"/>
    <w:rsid w:val="00345D07"/>
    <w:rsid w:val="00346A35"/>
    <w:rsid w:val="00360443"/>
    <w:rsid w:val="00375EA4"/>
    <w:rsid w:val="00376F79"/>
    <w:rsid w:val="003829A8"/>
    <w:rsid w:val="00390C82"/>
    <w:rsid w:val="00396BD7"/>
    <w:rsid w:val="003A11DA"/>
    <w:rsid w:val="003A25E3"/>
    <w:rsid w:val="003A4BC5"/>
    <w:rsid w:val="003B0B6D"/>
    <w:rsid w:val="003B387B"/>
    <w:rsid w:val="003C2453"/>
    <w:rsid w:val="003C29D4"/>
    <w:rsid w:val="003C35F0"/>
    <w:rsid w:val="003C68EC"/>
    <w:rsid w:val="003D11F6"/>
    <w:rsid w:val="003D35AA"/>
    <w:rsid w:val="003D6DAB"/>
    <w:rsid w:val="003E0744"/>
    <w:rsid w:val="003E28C5"/>
    <w:rsid w:val="003F12EE"/>
    <w:rsid w:val="003F1305"/>
    <w:rsid w:val="003F1C09"/>
    <w:rsid w:val="003F32D3"/>
    <w:rsid w:val="00401B65"/>
    <w:rsid w:val="00403677"/>
    <w:rsid w:val="00403F3C"/>
    <w:rsid w:val="00403F68"/>
    <w:rsid w:val="00406036"/>
    <w:rsid w:val="00411A18"/>
    <w:rsid w:val="0041798B"/>
    <w:rsid w:val="00420AFB"/>
    <w:rsid w:val="00422BD2"/>
    <w:rsid w:val="0042440A"/>
    <w:rsid w:val="004253ED"/>
    <w:rsid w:val="004302F5"/>
    <w:rsid w:val="00431777"/>
    <w:rsid w:val="004353AD"/>
    <w:rsid w:val="00435765"/>
    <w:rsid w:val="00440013"/>
    <w:rsid w:val="00440083"/>
    <w:rsid w:val="00447706"/>
    <w:rsid w:val="00450D1B"/>
    <w:rsid w:val="00461B39"/>
    <w:rsid w:val="004754FA"/>
    <w:rsid w:val="00476B4D"/>
    <w:rsid w:val="00483218"/>
    <w:rsid w:val="00485E58"/>
    <w:rsid w:val="00487A24"/>
    <w:rsid w:val="00490200"/>
    <w:rsid w:val="00493D7B"/>
    <w:rsid w:val="004A0280"/>
    <w:rsid w:val="004A5D71"/>
    <w:rsid w:val="004A6A31"/>
    <w:rsid w:val="004B08C7"/>
    <w:rsid w:val="004B2C9C"/>
    <w:rsid w:val="004B2E75"/>
    <w:rsid w:val="004B4566"/>
    <w:rsid w:val="004B5863"/>
    <w:rsid w:val="004B69E6"/>
    <w:rsid w:val="004C4AAD"/>
    <w:rsid w:val="004D5463"/>
    <w:rsid w:val="004D6773"/>
    <w:rsid w:val="004E3507"/>
    <w:rsid w:val="004F5B51"/>
    <w:rsid w:val="004F631C"/>
    <w:rsid w:val="00504CB3"/>
    <w:rsid w:val="005056C8"/>
    <w:rsid w:val="005201CA"/>
    <w:rsid w:val="00521A76"/>
    <w:rsid w:val="00524186"/>
    <w:rsid w:val="005435F0"/>
    <w:rsid w:val="00554AD8"/>
    <w:rsid w:val="00555756"/>
    <w:rsid w:val="00555CA6"/>
    <w:rsid w:val="00562A75"/>
    <w:rsid w:val="0056355E"/>
    <w:rsid w:val="00563725"/>
    <w:rsid w:val="00563966"/>
    <w:rsid w:val="00566A7D"/>
    <w:rsid w:val="00582567"/>
    <w:rsid w:val="00583C8A"/>
    <w:rsid w:val="005941A1"/>
    <w:rsid w:val="005A1639"/>
    <w:rsid w:val="005A34D7"/>
    <w:rsid w:val="005A74E0"/>
    <w:rsid w:val="005B1992"/>
    <w:rsid w:val="005B2BAD"/>
    <w:rsid w:val="005C3684"/>
    <w:rsid w:val="005C617C"/>
    <w:rsid w:val="005D3610"/>
    <w:rsid w:val="005E2797"/>
    <w:rsid w:val="005F3E6F"/>
    <w:rsid w:val="005F4B25"/>
    <w:rsid w:val="005F4F8F"/>
    <w:rsid w:val="005F569F"/>
    <w:rsid w:val="00600660"/>
    <w:rsid w:val="00602669"/>
    <w:rsid w:val="00603226"/>
    <w:rsid w:val="006344CD"/>
    <w:rsid w:val="006425C0"/>
    <w:rsid w:val="0064585E"/>
    <w:rsid w:val="0064614B"/>
    <w:rsid w:val="00647C24"/>
    <w:rsid w:val="00651447"/>
    <w:rsid w:val="00651AF0"/>
    <w:rsid w:val="006540C2"/>
    <w:rsid w:val="00655FD6"/>
    <w:rsid w:val="00660A78"/>
    <w:rsid w:val="00670305"/>
    <w:rsid w:val="00672546"/>
    <w:rsid w:val="00684348"/>
    <w:rsid w:val="00685505"/>
    <w:rsid w:val="00686552"/>
    <w:rsid w:val="00691B99"/>
    <w:rsid w:val="00691BF1"/>
    <w:rsid w:val="006943C0"/>
    <w:rsid w:val="006957C2"/>
    <w:rsid w:val="00697018"/>
    <w:rsid w:val="006A255D"/>
    <w:rsid w:val="006A2EB9"/>
    <w:rsid w:val="006A5913"/>
    <w:rsid w:val="006A5FE4"/>
    <w:rsid w:val="006B11A1"/>
    <w:rsid w:val="006B445B"/>
    <w:rsid w:val="006C479A"/>
    <w:rsid w:val="006D001A"/>
    <w:rsid w:val="006D101D"/>
    <w:rsid w:val="006D3E50"/>
    <w:rsid w:val="006D7BFC"/>
    <w:rsid w:val="006E3696"/>
    <w:rsid w:val="006F1769"/>
    <w:rsid w:val="006F1FC9"/>
    <w:rsid w:val="0070065B"/>
    <w:rsid w:val="007014D6"/>
    <w:rsid w:val="007038F7"/>
    <w:rsid w:val="00710BD5"/>
    <w:rsid w:val="00711D80"/>
    <w:rsid w:val="00724F7E"/>
    <w:rsid w:val="00726FEC"/>
    <w:rsid w:val="007363B8"/>
    <w:rsid w:val="007375E9"/>
    <w:rsid w:val="0074442C"/>
    <w:rsid w:val="00744782"/>
    <w:rsid w:val="0074648C"/>
    <w:rsid w:val="00746F35"/>
    <w:rsid w:val="00754956"/>
    <w:rsid w:val="00757BE3"/>
    <w:rsid w:val="007605F6"/>
    <w:rsid w:val="00762455"/>
    <w:rsid w:val="00763234"/>
    <w:rsid w:val="007765E8"/>
    <w:rsid w:val="007767F0"/>
    <w:rsid w:val="007866BD"/>
    <w:rsid w:val="007909A7"/>
    <w:rsid w:val="0079648D"/>
    <w:rsid w:val="007A2467"/>
    <w:rsid w:val="007A607F"/>
    <w:rsid w:val="007B19A2"/>
    <w:rsid w:val="007B7E03"/>
    <w:rsid w:val="007C32F0"/>
    <w:rsid w:val="007C4BBF"/>
    <w:rsid w:val="007C7F4D"/>
    <w:rsid w:val="007D3020"/>
    <w:rsid w:val="007E01C5"/>
    <w:rsid w:val="007E15DA"/>
    <w:rsid w:val="007F10F8"/>
    <w:rsid w:val="008156C7"/>
    <w:rsid w:val="00815B5A"/>
    <w:rsid w:val="00820F36"/>
    <w:rsid w:val="00823632"/>
    <w:rsid w:val="008238D1"/>
    <w:rsid w:val="008258F0"/>
    <w:rsid w:val="008322C2"/>
    <w:rsid w:val="0083349B"/>
    <w:rsid w:val="0084323F"/>
    <w:rsid w:val="00846B55"/>
    <w:rsid w:val="008535F6"/>
    <w:rsid w:val="00856D5F"/>
    <w:rsid w:val="00863837"/>
    <w:rsid w:val="0087358B"/>
    <w:rsid w:val="00886668"/>
    <w:rsid w:val="00886BFF"/>
    <w:rsid w:val="00890187"/>
    <w:rsid w:val="00890F05"/>
    <w:rsid w:val="008965A8"/>
    <w:rsid w:val="00897A6C"/>
    <w:rsid w:val="008A4182"/>
    <w:rsid w:val="008A5541"/>
    <w:rsid w:val="008B43CA"/>
    <w:rsid w:val="008B7477"/>
    <w:rsid w:val="008C067C"/>
    <w:rsid w:val="008C639D"/>
    <w:rsid w:val="008C69EF"/>
    <w:rsid w:val="008E20EA"/>
    <w:rsid w:val="008E5A25"/>
    <w:rsid w:val="008E715B"/>
    <w:rsid w:val="008F359A"/>
    <w:rsid w:val="009022BB"/>
    <w:rsid w:val="00904E12"/>
    <w:rsid w:val="009050CF"/>
    <w:rsid w:val="00911B58"/>
    <w:rsid w:val="00912C6B"/>
    <w:rsid w:val="009152A6"/>
    <w:rsid w:val="00917D9F"/>
    <w:rsid w:val="00921019"/>
    <w:rsid w:val="00921045"/>
    <w:rsid w:val="00925B5F"/>
    <w:rsid w:val="009350BF"/>
    <w:rsid w:val="009532AC"/>
    <w:rsid w:val="009555E0"/>
    <w:rsid w:val="009621EF"/>
    <w:rsid w:val="009634B6"/>
    <w:rsid w:val="00964F51"/>
    <w:rsid w:val="00966E36"/>
    <w:rsid w:val="0097438F"/>
    <w:rsid w:val="00974BDB"/>
    <w:rsid w:val="00975212"/>
    <w:rsid w:val="00981333"/>
    <w:rsid w:val="00981621"/>
    <w:rsid w:val="0098172C"/>
    <w:rsid w:val="00981E88"/>
    <w:rsid w:val="00985F28"/>
    <w:rsid w:val="0098736D"/>
    <w:rsid w:val="00994BC1"/>
    <w:rsid w:val="009A0DD7"/>
    <w:rsid w:val="009C2032"/>
    <w:rsid w:val="009C2E68"/>
    <w:rsid w:val="009C38ED"/>
    <w:rsid w:val="009C46E8"/>
    <w:rsid w:val="009D03EA"/>
    <w:rsid w:val="009D4020"/>
    <w:rsid w:val="009D4ED9"/>
    <w:rsid w:val="009E130B"/>
    <w:rsid w:val="009F12DA"/>
    <w:rsid w:val="009F6E45"/>
    <w:rsid w:val="00A10012"/>
    <w:rsid w:val="00A110C2"/>
    <w:rsid w:val="00A13A8C"/>
    <w:rsid w:val="00A21C35"/>
    <w:rsid w:val="00A25554"/>
    <w:rsid w:val="00A3526D"/>
    <w:rsid w:val="00A417D3"/>
    <w:rsid w:val="00A4233E"/>
    <w:rsid w:val="00A5131D"/>
    <w:rsid w:val="00A57BBF"/>
    <w:rsid w:val="00A638A3"/>
    <w:rsid w:val="00A76B43"/>
    <w:rsid w:val="00A82687"/>
    <w:rsid w:val="00A82E35"/>
    <w:rsid w:val="00A92E48"/>
    <w:rsid w:val="00A93A81"/>
    <w:rsid w:val="00A95194"/>
    <w:rsid w:val="00AB5ED7"/>
    <w:rsid w:val="00AC0C79"/>
    <w:rsid w:val="00AD04F2"/>
    <w:rsid w:val="00AD594E"/>
    <w:rsid w:val="00AD7A92"/>
    <w:rsid w:val="00AE016F"/>
    <w:rsid w:val="00AE5C30"/>
    <w:rsid w:val="00AE7E72"/>
    <w:rsid w:val="00AF19CE"/>
    <w:rsid w:val="00AF4478"/>
    <w:rsid w:val="00B014BE"/>
    <w:rsid w:val="00B03A52"/>
    <w:rsid w:val="00B042C0"/>
    <w:rsid w:val="00B15A30"/>
    <w:rsid w:val="00B231A0"/>
    <w:rsid w:val="00B26148"/>
    <w:rsid w:val="00B26C9C"/>
    <w:rsid w:val="00B30204"/>
    <w:rsid w:val="00B30D28"/>
    <w:rsid w:val="00B31051"/>
    <w:rsid w:val="00B47EC0"/>
    <w:rsid w:val="00B53291"/>
    <w:rsid w:val="00B639E7"/>
    <w:rsid w:val="00B7072A"/>
    <w:rsid w:val="00B7282C"/>
    <w:rsid w:val="00B73C52"/>
    <w:rsid w:val="00B741E4"/>
    <w:rsid w:val="00B8051F"/>
    <w:rsid w:val="00B80CA3"/>
    <w:rsid w:val="00B8367B"/>
    <w:rsid w:val="00B842FF"/>
    <w:rsid w:val="00B85665"/>
    <w:rsid w:val="00B8638C"/>
    <w:rsid w:val="00B86BC5"/>
    <w:rsid w:val="00B925FB"/>
    <w:rsid w:val="00B94160"/>
    <w:rsid w:val="00B962DC"/>
    <w:rsid w:val="00B97891"/>
    <w:rsid w:val="00BA4EF6"/>
    <w:rsid w:val="00BB4C1A"/>
    <w:rsid w:val="00BC16D2"/>
    <w:rsid w:val="00BC28F1"/>
    <w:rsid w:val="00BC491F"/>
    <w:rsid w:val="00BC5D6F"/>
    <w:rsid w:val="00BD4D07"/>
    <w:rsid w:val="00BD5682"/>
    <w:rsid w:val="00BD6ED4"/>
    <w:rsid w:val="00BD756D"/>
    <w:rsid w:val="00BF030C"/>
    <w:rsid w:val="00BF5C86"/>
    <w:rsid w:val="00C10BF4"/>
    <w:rsid w:val="00C111A9"/>
    <w:rsid w:val="00C12E95"/>
    <w:rsid w:val="00C20322"/>
    <w:rsid w:val="00C2317D"/>
    <w:rsid w:val="00C2318E"/>
    <w:rsid w:val="00C24899"/>
    <w:rsid w:val="00C2640B"/>
    <w:rsid w:val="00C26D72"/>
    <w:rsid w:val="00C27B1F"/>
    <w:rsid w:val="00C35825"/>
    <w:rsid w:val="00C40887"/>
    <w:rsid w:val="00C42563"/>
    <w:rsid w:val="00C522E4"/>
    <w:rsid w:val="00C55B37"/>
    <w:rsid w:val="00C55CA0"/>
    <w:rsid w:val="00C7380F"/>
    <w:rsid w:val="00C831E7"/>
    <w:rsid w:val="00C875BD"/>
    <w:rsid w:val="00C9355C"/>
    <w:rsid w:val="00CA0970"/>
    <w:rsid w:val="00CA56C1"/>
    <w:rsid w:val="00CB007B"/>
    <w:rsid w:val="00CB0924"/>
    <w:rsid w:val="00CB5E8B"/>
    <w:rsid w:val="00CB65EA"/>
    <w:rsid w:val="00CB759D"/>
    <w:rsid w:val="00CC275C"/>
    <w:rsid w:val="00CC2F16"/>
    <w:rsid w:val="00CD24A0"/>
    <w:rsid w:val="00CD6F52"/>
    <w:rsid w:val="00CD71AB"/>
    <w:rsid w:val="00CE1D0C"/>
    <w:rsid w:val="00CE4514"/>
    <w:rsid w:val="00CE7806"/>
    <w:rsid w:val="00CF2324"/>
    <w:rsid w:val="00CF635D"/>
    <w:rsid w:val="00D01713"/>
    <w:rsid w:val="00D0766D"/>
    <w:rsid w:val="00D07E5F"/>
    <w:rsid w:val="00D10233"/>
    <w:rsid w:val="00D16849"/>
    <w:rsid w:val="00D218F9"/>
    <w:rsid w:val="00D303A0"/>
    <w:rsid w:val="00D322FA"/>
    <w:rsid w:val="00D33436"/>
    <w:rsid w:val="00D33D8B"/>
    <w:rsid w:val="00D35C2B"/>
    <w:rsid w:val="00D5031A"/>
    <w:rsid w:val="00D564F9"/>
    <w:rsid w:val="00D62F5F"/>
    <w:rsid w:val="00D63661"/>
    <w:rsid w:val="00D65F60"/>
    <w:rsid w:val="00D72DB6"/>
    <w:rsid w:val="00D763FF"/>
    <w:rsid w:val="00D81CB3"/>
    <w:rsid w:val="00D84C62"/>
    <w:rsid w:val="00D87375"/>
    <w:rsid w:val="00D90A48"/>
    <w:rsid w:val="00D90B75"/>
    <w:rsid w:val="00D94B4E"/>
    <w:rsid w:val="00DA112E"/>
    <w:rsid w:val="00DB1D23"/>
    <w:rsid w:val="00DC0C99"/>
    <w:rsid w:val="00DC3512"/>
    <w:rsid w:val="00DC5CD2"/>
    <w:rsid w:val="00DD2D26"/>
    <w:rsid w:val="00DE43CB"/>
    <w:rsid w:val="00DE7344"/>
    <w:rsid w:val="00DF1F52"/>
    <w:rsid w:val="00DF296E"/>
    <w:rsid w:val="00E019BE"/>
    <w:rsid w:val="00E1205E"/>
    <w:rsid w:val="00E12399"/>
    <w:rsid w:val="00E14A55"/>
    <w:rsid w:val="00E15E13"/>
    <w:rsid w:val="00E163B5"/>
    <w:rsid w:val="00E304DB"/>
    <w:rsid w:val="00E347EC"/>
    <w:rsid w:val="00E3684B"/>
    <w:rsid w:val="00E42872"/>
    <w:rsid w:val="00E42DC2"/>
    <w:rsid w:val="00E43174"/>
    <w:rsid w:val="00E44932"/>
    <w:rsid w:val="00E52783"/>
    <w:rsid w:val="00E554B6"/>
    <w:rsid w:val="00E702F4"/>
    <w:rsid w:val="00E71808"/>
    <w:rsid w:val="00E75A16"/>
    <w:rsid w:val="00E8003D"/>
    <w:rsid w:val="00E814BD"/>
    <w:rsid w:val="00E9585A"/>
    <w:rsid w:val="00EA6A5A"/>
    <w:rsid w:val="00EB087D"/>
    <w:rsid w:val="00EB4204"/>
    <w:rsid w:val="00EB592A"/>
    <w:rsid w:val="00EB63B5"/>
    <w:rsid w:val="00EC115B"/>
    <w:rsid w:val="00EC2C73"/>
    <w:rsid w:val="00EC6721"/>
    <w:rsid w:val="00ED3670"/>
    <w:rsid w:val="00EE6B21"/>
    <w:rsid w:val="00EF123D"/>
    <w:rsid w:val="00EF1B1D"/>
    <w:rsid w:val="00EF1CD9"/>
    <w:rsid w:val="00EF5A5E"/>
    <w:rsid w:val="00EF65F5"/>
    <w:rsid w:val="00EF7F98"/>
    <w:rsid w:val="00F04BA6"/>
    <w:rsid w:val="00F13D9B"/>
    <w:rsid w:val="00F13FC3"/>
    <w:rsid w:val="00F13FE5"/>
    <w:rsid w:val="00F15342"/>
    <w:rsid w:val="00F158D9"/>
    <w:rsid w:val="00F34402"/>
    <w:rsid w:val="00F3733C"/>
    <w:rsid w:val="00F425C8"/>
    <w:rsid w:val="00F434F8"/>
    <w:rsid w:val="00F43AEA"/>
    <w:rsid w:val="00F45DEB"/>
    <w:rsid w:val="00F509C4"/>
    <w:rsid w:val="00F569D9"/>
    <w:rsid w:val="00F67758"/>
    <w:rsid w:val="00F71184"/>
    <w:rsid w:val="00F738F7"/>
    <w:rsid w:val="00F76E32"/>
    <w:rsid w:val="00F82776"/>
    <w:rsid w:val="00F85E45"/>
    <w:rsid w:val="00F90DB8"/>
    <w:rsid w:val="00F91C56"/>
    <w:rsid w:val="00F93F3D"/>
    <w:rsid w:val="00F945DD"/>
    <w:rsid w:val="00F95B64"/>
    <w:rsid w:val="00FA049C"/>
    <w:rsid w:val="00FA4BA1"/>
    <w:rsid w:val="00FA5D26"/>
    <w:rsid w:val="00FB2477"/>
    <w:rsid w:val="00FB263B"/>
    <w:rsid w:val="00FB4503"/>
    <w:rsid w:val="00FB45C8"/>
    <w:rsid w:val="00FB577F"/>
    <w:rsid w:val="00FD06D3"/>
    <w:rsid w:val="00FD6BA2"/>
    <w:rsid w:val="00FE1244"/>
    <w:rsid w:val="00FE267A"/>
    <w:rsid w:val="00FE2F86"/>
    <w:rsid w:val="00FE40D0"/>
    <w:rsid w:val="00FE794C"/>
    <w:rsid w:val="00FF2DCC"/>
    <w:rsid w:val="00FF663F"/>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basedOn w:val="DefaultParagraphFont"/>
    <w:uiPriority w:val="99"/>
    <w:semiHidden/>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semiHidden/>
    <w:unhideWhenUsed/>
    <w:rsid w:val="00975212"/>
    <w:pPr>
      <w:spacing w:after="120"/>
      <w:ind w:left="283"/>
    </w:pPr>
  </w:style>
  <w:style w:type="character" w:customStyle="1" w:styleId="BodyTextIndentChar">
    <w:name w:val="Body Text Indent Char"/>
    <w:basedOn w:val="DefaultParagraphFont"/>
    <w:link w:val="BodyTextIndent"/>
    <w:uiPriority w:val="99"/>
    <w:semiHidden/>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UnresolvedMention2">
    <w:name w:val="Unresolved Mention2"/>
    <w:basedOn w:val="DefaultParagraphFont"/>
    <w:uiPriority w:val="99"/>
    <w:semiHidden/>
    <w:unhideWhenUsed/>
    <w:rsid w:val="00C26D72"/>
    <w:rPr>
      <w:color w:val="605E5C"/>
      <w:shd w:val="clear" w:color="auto" w:fill="E1DFDD"/>
    </w:rPr>
  </w:style>
  <w:style w:type="paragraph" w:styleId="Revision">
    <w:name w:val="Revision"/>
    <w:hidden/>
    <w:uiPriority w:val="99"/>
    <w:semiHidden/>
    <w:rsid w:val="002B793F"/>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www.hra.nhs.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hra.nhs.uk/planning-and-improving-research/policies-standards-legislation/uk-policy-framework-health-social-care-research/" TargetMode="External"/><Relationship Id="rId2" Type="http://schemas.openxmlformats.org/officeDocument/2006/relationships/customXml" Target="../customXml/item2.xml"/><Relationship Id="rId16" Type="http://schemas.openxmlformats.org/officeDocument/2006/relationships/hyperlink" Target="https://www.transceleratebiopharmainc.com/gcp-training-attesta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snapsurveys.com/s.asp?k=160345912224" TargetMode="External"/><Relationship Id="rId5" Type="http://schemas.openxmlformats.org/officeDocument/2006/relationships/numbering" Target="numbering.xml"/><Relationship Id="rId15" Type="http://schemas.openxmlformats.org/officeDocument/2006/relationships/hyperlink" Target="https://www.hra.nhs.uk/about-us/news-updates/updated-guidance-good-clinical-practice-gcp-trainin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1048278C97494DF8AA75E6F2CA4879DB"/>
        <w:category>
          <w:name w:val="General"/>
          <w:gallery w:val="placeholder"/>
        </w:category>
        <w:types>
          <w:type w:val="bbPlcHdr"/>
        </w:types>
        <w:behaviors>
          <w:behavior w:val="content"/>
        </w:behaviors>
        <w:guid w:val="{0B4AF626-C3F3-4472-B80E-5BF168D78D47}"/>
      </w:docPartPr>
      <w:docPartBody>
        <w:p w:rsidR="00C12659" w:rsidRDefault="00BC4D6A" w:rsidP="00BC4D6A">
          <w:pPr>
            <w:pStyle w:val="1048278C97494DF8AA75E6F2CA4879DB"/>
          </w:pPr>
          <w:r w:rsidRPr="007D3020">
            <w:rPr>
              <w:rFonts w:cs="Arial"/>
              <w:color w:val="808080" w:themeColor="background1" w:themeShade="80"/>
            </w:rPr>
            <w:t>Enter legal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0E574C"/>
    <w:rsid w:val="001812C0"/>
    <w:rsid w:val="001B65E2"/>
    <w:rsid w:val="001C6DEB"/>
    <w:rsid w:val="001E0891"/>
    <w:rsid w:val="001F7CFE"/>
    <w:rsid w:val="002014ED"/>
    <w:rsid w:val="002230A6"/>
    <w:rsid w:val="00292D3C"/>
    <w:rsid w:val="002A6621"/>
    <w:rsid w:val="002B26C1"/>
    <w:rsid w:val="002B383B"/>
    <w:rsid w:val="002D46EA"/>
    <w:rsid w:val="002E316C"/>
    <w:rsid w:val="0031305D"/>
    <w:rsid w:val="003476D9"/>
    <w:rsid w:val="003541D3"/>
    <w:rsid w:val="003A4D8A"/>
    <w:rsid w:val="003A52DF"/>
    <w:rsid w:val="003A75F1"/>
    <w:rsid w:val="003C0A6F"/>
    <w:rsid w:val="00456AF5"/>
    <w:rsid w:val="00492C0E"/>
    <w:rsid w:val="004E2FC3"/>
    <w:rsid w:val="00503E0D"/>
    <w:rsid w:val="005A577F"/>
    <w:rsid w:val="005E01C8"/>
    <w:rsid w:val="005E7E24"/>
    <w:rsid w:val="005F44D2"/>
    <w:rsid w:val="00601C65"/>
    <w:rsid w:val="00610A02"/>
    <w:rsid w:val="0063126C"/>
    <w:rsid w:val="00645CC0"/>
    <w:rsid w:val="00657B51"/>
    <w:rsid w:val="00673CB0"/>
    <w:rsid w:val="00697997"/>
    <w:rsid w:val="006B2980"/>
    <w:rsid w:val="006B39F0"/>
    <w:rsid w:val="006C0F2D"/>
    <w:rsid w:val="006E3C77"/>
    <w:rsid w:val="006F3E5F"/>
    <w:rsid w:val="00710AFA"/>
    <w:rsid w:val="00713509"/>
    <w:rsid w:val="007175C4"/>
    <w:rsid w:val="007326EE"/>
    <w:rsid w:val="007671CF"/>
    <w:rsid w:val="00780C1B"/>
    <w:rsid w:val="008E59D2"/>
    <w:rsid w:val="00987567"/>
    <w:rsid w:val="00A37FA3"/>
    <w:rsid w:val="00A4789A"/>
    <w:rsid w:val="00A836B7"/>
    <w:rsid w:val="00A9374F"/>
    <w:rsid w:val="00AA078B"/>
    <w:rsid w:val="00AA7D2E"/>
    <w:rsid w:val="00B13191"/>
    <w:rsid w:val="00B410F0"/>
    <w:rsid w:val="00BC0701"/>
    <w:rsid w:val="00BC4D6A"/>
    <w:rsid w:val="00C0536E"/>
    <w:rsid w:val="00C12659"/>
    <w:rsid w:val="00C7215C"/>
    <w:rsid w:val="00C823F1"/>
    <w:rsid w:val="00CD7C4D"/>
    <w:rsid w:val="00CF37CD"/>
    <w:rsid w:val="00D07EA8"/>
    <w:rsid w:val="00D361EE"/>
    <w:rsid w:val="00D843BA"/>
    <w:rsid w:val="00DE5DEE"/>
    <w:rsid w:val="00DF2F61"/>
    <w:rsid w:val="00DF38B0"/>
    <w:rsid w:val="00DF621E"/>
    <w:rsid w:val="00DF6FA5"/>
    <w:rsid w:val="00E00712"/>
    <w:rsid w:val="00E12F1B"/>
    <w:rsid w:val="00E20510"/>
    <w:rsid w:val="00E26060"/>
    <w:rsid w:val="00E72DD0"/>
    <w:rsid w:val="00EA1AC7"/>
    <w:rsid w:val="00EC1C65"/>
    <w:rsid w:val="00ED56C1"/>
    <w:rsid w:val="00EE0A0B"/>
    <w:rsid w:val="00EF3D2C"/>
    <w:rsid w:val="00F51F03"/>
    <w:rsid w:val="00F5578C"/>
    <w:rsid w:val="00F63969"/>
    <w:rsid w:val="00F72D14"/>
    <w:rsid w:val="00FC4289"/>
    <w:rsid w:val="00FC4DD9"/>
    <w:rsid w:val="00FE76A2"/>
    <w:rsid w:val="00FF17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41D3"/>
    <w:rPr>
      <w:color w:val="808080"/>
    </w:rPr>
  </w:style>
  <w:style w:type="paragraph" w:customStyle="1" w:styleId="1048278C97494DF8AA75E6F2CA4879DB">
    <w:name w:val="1048278C97494DF8AA75E6F2CA4879DB"/>
    <w:rsid w:val="00BC4D6A"/>
    <w:pPr>
      <w:spacing w:after="160" w:line="259" w:lineRule="auto"/>
    </w:pPr>
  </w:style>
  <w:style w:type="paragraph" w:customStyle="1" w:styleId="Editablefield">
    <w:name w:val="Editable field"/>
    <w:basedOn w:val="Normal"/>
    <w:next w:val="Normal"/>
    <w:link w:val="EditablefieldChar"/>
    <w:rsid w:val="00C823F1"/>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Props1.xml><?xml version="1.0" encoding="utf-8"?>
<ds:datastoreItem xmlns:ds="http://schemas.openxmlformats.org/officeDocument/2006/customXml" ds:itemID="{D87A7C34-6018-47D8-93AA-01ED5AA499BA}">
  <ds:schemaRefs>
    <ds:schemaRef ds:uri="http://schemas.openxmlformats.org/officeDocument/2006/bibliography"/>
  </ds:schemaRefs>
</ds:datastoreItem>
</file>

<file path=customXml/itemProps2.xml><?xml version="1.0" encoding="utf-8"?>
<ds:datastoreItem xmlns:ds="http://schemas.openxmlformats.org/officeDocument/2006/customXml" ds:itemID="{48C000AC-5A69-4FA1-8449-7B34A017002E}"/>
</file>

<file path=customXml/itemProps3.xml><?xml version="1.0" encoding="utf-8"?>
<ds:datastoreItem xmlns:ds="http://schemas.openxmlformats.org/officeDocument/2006/customXml" ds:itemID="{54EB99C4-F04C-421B-92E1-36735E28B8DF}">
  <ds:schemaRefs>
    <ds:schemaRef ds:uri="http://schemas.microsoft.com/sharepoint/v3/contenttype/forms"/>
  </ds:schemaRefs>
</ds:datastoreItem>
</file>

<file path=customXml/itemProps4.xml><?xml version="1.0" encoding="utf-8"?>
<ds:datastoreItem xmlns:ds="http://schemas.openxmlformats.org/officeDocument/2006/customXml" ds:itemID="{B406792C-C066-42A1-BF51-ACFC618ADE77}">
  <ds:schemaRefs>
    <ds:schemaRef ds:uri="http://schemas.microsoft.com/office/2006/metadata/properties"/>
    <ds:schemaRef ds:uri="http://schemas.microsoft.com/office/infopath/2007/PartnerControls"/>
    <ds:schemaRef ds:uri="http://schemas.microsoft.com/sharepoint/v3"/>
    <ds:schemaRef ds:uri="fc8c83e1-e4af-414a-b3b5-326eb82e57b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8062</Words>
  <Characters>45958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2023-11-23T15:31:00Z</dcterms:created>
  <dcterms:modified xsi:type="dcterms:W3CDTF">2023-11-23T15:35:00Z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ies>
</file>